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EE6" w:rsidRDefault="00073EE6" w:rsidP="00E72999">
      <w:pPr>
        <w:pBdr>
          <w:bottom w:val="single" w:sz="4" w:space="1" w:color="auto"/>
        </w:pBdr>
        <w:jc w:val="center"/>
        <w:rPr>
          <w:rFonts w:ascii="Times New Roman" w:hAnsi="Times New Roman" w:cs="Times New Roman"/>
          <w:b/>
          <w:color w:val="C0504D" w:themeColor="accent2"/>
          <w:lang w:val="en-US"/>
        </w:rPr>
      </w:pPr>
      <w:bookmarkStart w:id="0" w:name="_GoBack"/>
      <w:bookmarkEnd w:id="0"/>
      <w:r>
        <w:rPr>
          <w:rFonts w:ascii="Times New Roman" w:hAnsi="Times New Roman" w:cs="Times New Roman"/>
          <w:b/>
          <w:color w:val="C0504D" w:themeColor="accent2"/>
          <w:lang w:val="en-US"/>
        </w:rPr>
        <w:t>COMMENTS OF COLOMBIA AT THE</w:t>
      </w:r>
    </w:p>
    <w:p w:rsidR="00717079" w:rsidRPr="008A31EC" w:rsidRDefault="00490019" w:rsidP="00E72999">
      <w:pPr>
        <w:pBdr>
          <w:bottom w:val="single" w:sz="4" w:space="1" w:color="auto"/>
        </w:pBdr>
        <w:jc w:val="center"/>
        <w:rPr>
          <w:rFonts w:ascii="Times New Roman" w:hAnsi="Times New Roman" w:cs="Times New Roman"/>
          <w:b/>
          <w:color w:val="C0504D" w:themeColor="accent2"/>
          <w:lang w:val="en-US"/>
        </w:rPr>
      </w:pPr>
      <w:r>
        <w:rPr>
          <w:rFonts w:ascii="Times New Roman" w:hAnsi="Times New Roman" w:cs="Times New Roman"/>
          <w:b/>
          <w:color w:val="C0504D" w:themeColor="accent2"/>
          <w:lang w:val="en-US"/>
        </w:rPr>
        <w:t>SIX</w:t>
      </w:r>
      <w:r w:rsidR="00AD3F08">
        <w:rPr>
          <w:rFonts w:ascii="Times New Roman" w:hAnsi="Times New Roman" w:cs="Times New Roman"/>
          <w:b/>
          <w:color w:val="C0504D" w:themeColor="accent2"/>
          <w:lang w:val="en-US"/>
        </w:rPr>
        <w:t>TH</w:t>
      </w:r>
      <w:r w:rsidR="00845460">
        <w:rPr>
          <w:rFonts w:ascii="Times New Roman" w:hAnsi="Times New Roman" w:cs="Times New Roman"/>
          <w:b/>
          <w:color w:val="C0504D" w:themeColor="accent2"/>
          <w:lang w:val="en-US"/>
        </w:rPr>
        <w:t xml:space="preserve"> </w:t>
      </w:r>
      <w:r w:rsidR="00E72999" w:rsidRPr="008A31EC">
        <w:rPr>
          <w:rFonts w:ascii="Times New Roman" w:hAnsi="Times New Roman" w:cs="Times New Roman"/>
          <w:b/>
          <w:color w:val="C0504D" w:themeColor="accent2"/>
          <w:lang w:val="en-US"/>
        </w:rPr>
        <w:t>OPEN-ENDE</w:t>
      </w:r>
      <w:r w:rsidR="001431CD">
        <w:rPr>
          <w:rFonts w:ascii="Times New Roman" w:hAnsi="Times New Roman" w:cs="Times New Roman"/>
          <w:b/>
          <w:color w:val="C0504D" w:themeColor="accent2"/>
          <w:lang w:val="en-US"/>
        </w:rPr>
        <w:t>D INFORMAL CONSULTATIVE MEETING</w:t>
      </w:r>
      <w:r>
        <w:rPr>
          <w:rFonts w:ascii="Times New Roman" w:hAnsi="Times New Roman" w:cs="Times New Roman"/>
          <w:b/>
          <w:color w:val="C0504D" w:themeColor="accent2"/>
          <w:lang w:val="en-US"/>
        </w:rPr>
        <w:t xml:space="preserve"> – SECTION D (NATIONAL AND LOCAL CONTEXT)</w:t>
      </w:r>
    </w:p>
    <w:p w:rsidR="00E72999" w:rsidRPr="008A31EC" w:rsidRDefault="00490019" w:rsidP="00E72999">
      <w:pPr>
        <w:pBdr>
          <w:bottom w:val="single" w:sz="4" w:space="1" w:color="auto"/>
        </w:pBdr>
        <w:jc w:val="center"/>
        <w:rPr>
          <w:rFonts w:ascii="Times New Roman" w:hAnsi="Times New Roman" w:cs="Times New Roman"/>
          <w:b/>
          <w:color w:val="C0504D" w:themeColor="accent2"/>
          <w:lang w:val="en-US"/>
        </w:rPr>
      </w:pPr>
      <w:r>
        <w:rPr>
          <w:rFonts w:ascii="Times New Roman" w:hAnsi="Times New Roman" w:cs="Times New Roman"/>
          <w:b/>
          <w:color w:val="C0504D" w:themeColor="accent2"/>
          <w:lang w:val="en-US"/>
        </w:rPr>
        <w:t>9</w:t>
      </w:r>
      <w:r w:rsidR="00AD3F08">
        <w:rPr>
          <w:rFonts w:ascii="Times New Roman" w:hAnsi="Times New Roman" w:cs="Times New Roman"/>
          <w:b/>
          <w:color w:val="C0504D" w:themeColor="accent2"/>
          <w:lang w:val="en-US"/>
        </w:rPr>
        <w:t xml:space="preserve"> OCTOBER</w:t>
      </w:r>
      <w:r w:rsidR="00E72999" w:rsidRPr="008A31EC">
        <w:rPr>
          <w:rFonts w:ascii="Times New Roman" w:hAnsi="Times New Roman" w:cs="Times New Roman"/>
          <w:b/>
          <w:color w:val="C0504D" w:themeColor="accent2"/>
          <w:lang w:val="en-US"/>
        </w:rPr>
        <w:t xml:space="preserve"> 2014</w:t>
      </w:r>
    </w:p>
    <w:p w:rsidR="00E72999" w:rsidRDefault="00E72999" w:rsidP="00E72999">
      <w:pPr>
        <w:pBdr>
          <w:bottom w:val="single" w:sz="4" w:space="1" w:color="auto"/>
        </w:pBdr>
        <w:jc w:val="center"/>
        <w:rPr>
          <w:rFonts w:ascii="Cambria Math" w:hAnsi="Cambria Math"/>
          <w:b/>
          <w:color w:val="C0504D" w:themeColor="accent2"/>
          <w:lang w:val="en-US"/>
        </w:rPr>
      </w:pPr>
    </w:p>
    <w:p w:rsidR="00C32875" w:rsidRPr="00625275" w:rsidRDefault="004035EB" w:rsidP="00265E91">
      <w:pPr>
        <w:jc w:val="both"/>
        <w:rPr>
          <w:rFonts w:ascii="Arial Narrow" w:hAnsi="Arial Narrow" w:cstheme="minorHAnsi"/>
          <w:sz w:val="26"/>
          <w:szCs w:val="26"/>
          <w:lang w:val="en-GB"/>
          <w:rPrChange w:id="1" w:author="andres.duque.solis@live.com" w:date="2014-10-01T12:41:00Z">
            <w:rPr>
              <w:rFonts w:ascii="Arial Narrow" w:hAnsi="Arial Narrow" w:cstheme="minorHAnsi"/>
              <w:sz w:val="24"/>
              <w:szCs w:val="24"/>
              <w:lang w:val="en-GB"/>
            </w:rPr>
          </w:rPrChange>
        </w:rPr>
      </w:pPr>
      <w:r w:rsidRPr="00625275">
        <w:rPr>
          <w:rFonts w:ascii="Arial Narrow" w:hAnsi="Arial Narrow" w:cstheme="minorHAnsi"/>
          <w:sz w:val="26"/>
          <w:szCs w:val="26"/>
          <w:lang w:val="en-US"/>
          <w:rPrChange w:id="2" w:author="andres.duque.solis@live.com" w:date="2014-10-01T12:41:00Z">
            <w:rPr>
              <w:rFonts w:ascii="Arial Narrow" w:hAnsi="Arial Narrow" w:cstheme="minorHAnsi"/>
              <w:sz w:val="24"/>
              <w:szCs w:val="24"/>
              <w:lang w:val="en-US"/>
            </w:rPr>
          </w:rPrChange>
        </w:rPr>
        <w:t>We</w:t>
      </w:r>
      <w:r w:rsidR="001431CD" w:rsidRPr="00625275">
        <w:rPr>
          <w:rFonts w:ascii="Arial Narrow" w:hAnsi="Arial Narrow" w:cstheme="minorHAnsi"/>
          <w:sz w:val="26"/>
          <w:szCs w:val="26"/>
          <w:lang w:val="en-US"/>
          <w:rPrChange w:id="3" w:author="andres.duque.solis@live.com" w:date="2014-10-01T12:41:00Z">
            <w:rPr>
              <w:rFonts w:ascii="Arial Narrow" w:hAnsi="Arial Narrow" w:cstheme="minorHAnsi"/>
              <w:sz w:val="24"/>
              <w:szCs w:val="24"/>
              <w:lang w:val="en-US"/>
            </w:rPr>
          </w:rPrChange>
        </w:rPr>
        <w:t xml:space="preserve"> wish to thank </w:t>
      </w:r>
      <w:r w:rsidR="00845460" w:rsidRPr="00625275">
        <w:rPr>
          <w:rFonts w:ascii="Arial Narrow" w:hAnsi="Arial Narrow" w:cstheme="minorHAnsi"/>
          <w:sz w:val="26"/>
          <w:szCs w:val="26"/>
          <w:lang w:val="en-US"/>
          <w:rPrChange w:id="4" w:author="andres.duque.solis@live.com" w:date="2014-10-01T12:41:00Z">
            <w:rPr>
              <w:rFonts w:ascii="Arial Narrow" w:hAnsi="Arial Narrow" w:cstheme="minorHAnsi"/>
              <w:sz w:val="24"/>
              <w:szCs w:val="24"/>
              <w:lang w:val="en-US"/>
            </w:rPr>
          </w:rPrChange>
        </w:rPr>
        <w:t xml:space="preserve">both co-chairs and the Secretariat </w:t>
      </w:r>
      <w:r w:rsidR="00DC74FE" w:rsidRPr="00625275">
        <w:rPr>
          <w:rFonts w:ascii="Arial Narrow" w:hAnsi="Arial Narrow" w:cstheme="minorHAnsi"/>
          <w:sz w:val="26"/>
          <w:szCs w:val="26"/>
          <w:lang w:val="en-US"/>
          <w:rPrChange w:id="5" w:author="andres.duque.solis@live.com" w:date="2014-10-01T12:41:00Z">
            <w:rPr>
              <w:rFonts w:ascii="Arial Narrow" w:hAnsi="Arial Narrow" w:cstheme="minorHAnsi"/>
              <w:sz w:val="24"/>
              <w:szCs w:val="24"/>
              <w:lang w:val="en-US"/>
            </w:rPr>
          </w:rPrChange>
        </w:rPr>
        <w:t xml:space="preserve">for </w:t>
      </w:r>
      <w:r w:rsidR="00C32875" w:rsidRPr="00625275">
        <w:rPr>
          <w:rFonts w:ascii="Arial Narrow" w:hAnsi="Arial Narrow" w:cstheme="minorHAnsi"/>
          <w:sz w:val="26"/>
          <w:szCs w:val="26"/>
          <w:lang w:val="en-US"/>
          <w:rPrChange w:id="6" w:author="andres.duque.solis@live.com" w:date="2014-10-01T12:41:00Z">
            <w:rPr>
              <w:rFonts w:ascii="Arial Narrow" w:hAnsi="Arial Narrow" w:cstheme="minorHAnsi"/>
              <w:sz w:val="24"/>
              <w:szCs w:val="24"/>
              <w:lang w:val="en-US"/>
            </w:rPr>
          </w:rPrChange>
        </w:rPr>
        <w:t>convening this consultative process</w:t>
      </w:r>
      <w:r w:rsidR="00265E91" w:rsidRPr="00625275">
        <w:rPr>
          <w:rFonts w:ascii="Arial Narrow" w:hAnsi="Arial Narrow" w:cstheme="minorHAnsi"/>
          <w:sz w:val="26"/>
          <w:szCs w:val="26"/>
          <w:lang w:val="en-US"/>
          <w:rPrChange w:id="7" w:author="andres.duque.solis@live.com" w:date="2014-10-01T12:41:00Z">
            <w:rPr>
              <w:rFonts w:ascii="Arial Narrow" w:hAnsi="Arial Narrow" w:cstheme="minorHAnsi"/>
              <w:sz w:val="24"/>
              <w:szCs w:val="24"/>
              <w:lang w:val="en-US"/>
            </w:rPr>
          </w:rPrChange>
        </w:rPr>
        <w:t xml:space="preserve">. </w:t>
      </w:r>
      <w:del w:id="8" w:author="andres.duque.solis@live.com" w:date="2014-10-03T10:27:00Z">
        <w:r w:rsidR="00EA54BE" w:rsidRPr="00625275" w:rsidDel="00D93A59">
          <w:rPr>
            <w:rFonts w:ascii="Arial Narrow" w:hAnsi="Arial Narrow" w:cstheme="minorHAnsi"/>
            <w:sz w:val="26"/>
            <w:szCs w:val="26"/>
            <w:lang w:val="en-GB"/>
            <w:rPrChange w:id="9" w:author="andres.duque.solis@live.com" w:date="2014-10-01T12:41:00Z">
              <w:rPr>
                <w:rFonts w:ascii="Arial Narrow" w:hAnsi="Arial Narrow" w:cstheme="minorHAnsi"/>
                <w:sz w:val="24"/>
                <w:szCs w:val="24"/>
                <w:lang w:val="en-GB"/>
              </w:rPr>
            </w:rPrChange>
          </w:rPr>
          <w:delText xml:space="preserve">In connection with </w:delText>
        </w:r>
        <w:r w:rsidR="00C32875" w:rsidRPr="00625275" w:rsidDel="00D93A59">
          <w:rPr>
            <w:rFonts w:ascii="Arial Narrow" w:hAnsi="Arial Narrow" w:cstheme="minorHAnsi"/>
            <w:sz w:val="26"/>
            <w:szCs w:val="26"/>
            <w:lang w:val="en-GB"/>
            <w:rPrChange w:id="10" w:author="andres.duque.solis@live.com" w:date="2014-10-01T12:41:00Z">
              <w:rPr>
                <w:rFonts w:ascii="Arial Narrow" w:hAnsi="Arial Narrow" w:cstheme="minorHAnsi"/>
                <w:sz w:val="24"/>
                <w:szCs w:val="24"/>
                <w:lang w:val="en-GB"/>
              </w:rPr>
            </w:rPrChange>
          </w:rPr>
          <w:delText>Section</w:delText>
        </w:r>
        <w:r w:rsidR="00EA54BE" w:rsidRPr="00625275" w:rsidDel="00D93A59">
          <w:rPr>
            <w:rFonts w:ascii="Arial Narrow" w:hAnsi="Arial Narrow" w:cstheme="minorHAnsi"/>
            <w:sz w:val="26"/>
            <w:szCs w:val="26"/>
            <w:lang w:val="en-GB"/>
            <w:rPrChange w:id="11" w:author="andres.duque.solis@live.com" w:date="2014-10-01T12:41:00Z">
              <w:rPr>
                <w:rFonts w:ascii="Arial Narrow" w:hAnsi="Arial Narrow" w:cstheme="minorHAnsi"/>
                <w:sz w:val="24"/>
                <w:szCs w:val="24"/>
                <w:lang w:val="en-GB"/>
              </w:rPr>
            </w:rPrChange>
          </w:rPr>
          <w:delText>s</w:delText>
        </w:r>
        <w:r w:rsidR="00C32875" w:rsidRPr="00625275" w:rsidDel="00D93A59">
          <w:rPr>
            <w:rFonts w:ascii="Arial Narrow" w:hAnsi="Arial Narrow" w:cstheme="minorHAnsi"/>
            <w:sz w:val="26"/>
            <w:szCs w:val="26"/>
            <w:lang w:val="en-GB"/>
            <w:rPrChange w:id="12" w:author="andres.duque.solis@live.com" w:date="2014-10-01T12:41:00Z">
              <w:rPr>
                <w:rFonts w:ascii="Arial Narrow" w:hAnsi="Arial Narrow" w:cstheme="minorHAnsi"/>
                <w:sz w:val="24"/>
                <w:szCs w:val="24"/>
                <w:lang w:val="en-GB"/>
              </w:rPr>
            </w:rPrChange>
          </w:rPr>
          <w:delText xml:space="preserve"> E and F, i</w:delText>
        </w:r>
        <w:r w:rsidR="00057D5A" w:rsidRPr="00625275" w:rsidDel="00D93A59">
          <w:rPr>
            <w:rFonts w:ascii="Arial Narrow" w:hAnsi="Arial Narrow" w:cstheme="minorHAnsi"/>
            <w:sz w:val="26"/>
            <w:szCs w:val="26"/>
            <w:lang w:val="en-GB"/>
            <w:rPrChange w:id="13" w:author="andres.duque.solis@live.com" w:date="2014-10-01T12:41:00Z">
              <w:rPr>
                <w:rFonts w:ascii="Arial Narrow" w:hAnsi="Arial Narrow" w:cstheme="minorHAnsi"/>
                <w:sz w:val="24"/>
                <w:szCs w:val="24"/>
                <w:lang w:val="en-GB"/>
              </w:rPr>
            </w:rPrChange>
          </w:rPr>
          <w:delText xml:space="preserve">t is our view </w:delText>
        </w:r>
        <w:r w:rsidR="00CA0810" w:rsidRPr="00625275" w:rsidDel="00D93A59">
          <w:rPr>
            <w:rFonts w:ascii="Arial Narrow" w:hAnsi="Arial Narrow" w:cstheme="minorHAnsi"/>
            <w:sz w:val="26"/>
            <w:szCs w:val="26"/>
            <w:lang w:val="en-GB"/>
            <w:rPrChange w:id="14" w:author="andres.duque.solis@live.com" w:date="2014-10-01T12:41:00Z">
              <w:rPr>
                <w:rFonts w:ascii="Arial Narrow" w:hAnsi="Arial Narrow" w:cstheme="minorHAnsi"/>
                <w:sz w:val="24"/>
                <w:szCs w:val="24"/>
                <w:lang w:val="en-GB"/>
              </w:rPr>
            </w:rPrChange>
          </w:rPr>
          <w:delText xml:space="preserve">that </w:delText>
        </w:r>
        <w:r w:rsidR="00265E91" w:rsidRPr="00625275" w:rsidDel="00D93A59">
          <w:rPr>
            <w:rFonts w:ascii="Arial Narrow" w:hAnsi="Arial Narrow" w:cstheme="minorHAnsi"/>
            <w:sz w:val="26"/>
            <w:szCs w:val="26"/>
            <w:lang w:val="en-GB"/>
            <w:rPrChange w:id="15" w:author="andres.duque.solis@live.com" w:date="2014-10-01T12:41:00Z">
              <w:rPr>
                <w:rFonts w:ascii="Arial Narrow" w:hAnsi="Arial Narrow" w:cstheme="minorHAnsi"/>
                <w:sz w:val="24"/>
                <w:szCs w:val="24"/>
                <w:lang w:val="en-GB"/>
              </w:rPr>
            </w:rPrChange>
          </w:rPr>
          <w:delText>the Framework for Action must provide for clear and robust</w:delText>
        </w:r>
        <w:r w:rsidR="00CA0810" w:rsidRPr="00625275" w:rsidDel="00D93A59">
          <w:rPr>
            <w:rFonts w:ascii="Arial Narrow" w:hAnsi="Arial Narrow" w:cstheme="minorHAnsi"/>
            <w:sz w:val="26"/>
            <w:szCs w:val="26"/>
            <w:lang w:val="en-GB"/>
            <w:rPrChange w:id="16" w:author="andres.duque.solis@live.com" w:date="2014-10-01T12:41:00Z">
              <w:rPr>
                <w:rFonts w:ascii="Arial Narrow" w:hAnsi="Arial Narrow" w:cstheme="minorHAnsi"/>
                <w:sz w:val="24"/>
                <w:szCs w:val="24"/>
                <w:lang w:val="en-GB"/>
              </w:rPr>
            </w:rPrChange>
          </w:rPr>
          <w:delText xml:space="preserve"> </w:delText>
        </w:r>
        <w:r w:rsidR="00265E91" w:rsidRPr="00625275" w:rsidDel="00D93A59">
          <w:rPr>
            <w:rFonts w:ascii="Arial Narrow" w:hAnsi="Arial Narrow" w:cstheme="minorHAnsi"/>
            <w:sz w:val="26"/>
            <w:szCs w:val="26"/>
            <w:lang w:val="en-GB"/>
            <w:rPrChange w:id="17" w:author="andres.duque.solis@live.com" w:date="2014-10-01T12:41:00Z">
              <w:rPr>
                <w:rFonts w:ascii="Arial Narrow" w:hAnsi="Arial Narrow" w:cstheme="minorHAnsi"/>
                <w:sz w:val="24"/>
                <w:szCs w:val="24"/>
                <w:lang w:val="en-GB"/>
              </w:rPr>
            </w:rPrChange>
          </w:rPr>
          <w:delText>mechanism</w:delText>
        </w:r>
      </w:del>
      <w:del w:id="18" w:author="andres.duque.solis@live.com" w:date="2014-10-01T12:41:00Z">
        <w:r w:rsidR="00265E91" w:rsidRPr="00625275" w:rsidDel="005B1928">
          <w:rPr>
            <w:rFonts w:ascii="Arial Narrow" w:hAnsi="Arial Narrow" w:cstheme="minorHAnsi"/>
            <w:sz w:val="26"/>
            <w:szCs w:val="26"/>
            <w:lang w:val="en-GB"/>
            <w:rPrChange w:id="19" w:author="andres.duque.solis@live.com" w:date="2014-10-01T12:41:00Z">
              <w:rPr>
                <w:rFonts w:ascii="Arial Narrow" w:hAnsi="Arial Narrow" w:cstheme="minorHAnsi"/>
                <w:sz w:val="24"/>
                <w:szCs w:val="24"/>
                <w:lang w:val="en-GB"/>
              </w:rPr>
            </w:rPrChange>
          </w:rPr>
          <w:delText>s</w:delText>
        </w:r>
      </w:del>
      <w:del w:id="20" w:author="andres.duque.solis@live.com" w:date="2014-10-03T10:27:00Z">
        <w:r w:rsidR="00C32875" w:rsidRPr="00625275" w:rsidDel="00D93A59">
          <w:rPr>
            <w:rFonts w:ascii="Arial Narrow" w:hAnsi="Arial Narrow" w:cstheme="minorHAnsi"/>
            <w:sz w:val="26"/>
            <w:szCs w:val="26"/>
            <w:lang w:val="en-GB"/>
            <w:rPrChange w:id="21" w:author="andres.duque.solis@live.com" w:date="2014-10-01T12:41:00Z">
              <w:rPr>
                <w:rFonts w:ascii="Arial Narrow" w:hAnsi="Arial Narrow" w:cstheme="minorHAnsi"/>
                <w:sz w:val="24"/>
                <w:szCs w:val="24"/>
                <w:lang w:val="en-GB"/>
              </w:rPr>
            </w:rPrChange>
          </w:rPr>
          <w:delText xml:space="preserve"> of</w:delText>
        </w:r>
        <w:r w:rsidR="00265E91" w:rsidRPr="00625275" w:rsidDel="00D93A59">
          <w:rPr>
            <w:rFonts w:ascii="Arial Narrow" w:hAnsi="Arial Narrow" w:cstheme="minorHAnsi"/>
            <w:sz w:val="26"/>
            <w:szCs w:val="26"/>
            <w:lang w:val="en-GB"/>
            <w:rPrChange w:id="22" w:author="andres.duque.solis@live.com" w:date="2014-10-01T12:41:00Z">
              <w:rPr>
                <w:rFonts w:ascii="Arial Narrow" w:hAnsi="Arial Narrow" w:cstheme="minorHAnsi"/>
                <w:sz w:val="24"/>
                <w:szCs w:val="24"/>
                <w:lang w:val="en-GB"/>
              </w:rPr>
            </w:rPrChange>
          </w:rPr>
          <w:delText xml:space="preserve"> </w:delText>
        </w:r>
        <w:r w:rsidR="00A874FF" w:rsidRPr="00625275" w:rsidDel="00D93A59">
          <w:rPr>
            <w:rFonts w:ascii="Arial Narrow" w:hAnsi="Arial Narrow" w:cstheme="minorHAnsi"/>
            <w:sz w:val="26"/>
            <w:szCs w:val="26"/>
            <w:lang w:val="en-GB"/>
            <w:rPrChange w:id="23" w:author="andres.duque.solis@live.com" w:date="2014-10-01T12:41:00Z">
              <w:rPr>
                <w:rFonts w:ascii="Arial Narrow" w:hAnsi="Arial Narrow" w:cstheme="minorHAnsi"/>
                <w:sz w:val="24"/>
                <w:szCs w:val="24"/>
                <w:lang w:val="en-GB"/>
              </w:rPr>
            </w:rPrChange>
          </w:rPr>
          <w:delText xml:space="preserve">global </w:delText>
        </w:r>
        <w:r w:rsidR="00CA0810" w:rsidRPr="00625275" w:rsidDel="00D93A59">
          <w:rPr>
            <w:rFonts w:ascii="Arial Narrow" w:hAnsi="Arial Narrow" w:cstheme="minorHAnsi"/>
            <w:sz w:val="26"/>
            <w:szCs w:val="26"/>
            <w:lang w:val="en-GB"/>
            <w:rPrChange w:id="24" w:author="andres.duque.solis@live.com" w:date="2014-10-01T12:41:00Z">
              <w:rPr>
                <w:rFonts w:ascii="Arial Narrow" w:hAnsi="Arial Narrow" w:cstheme="minorHAnsi"/>
                <w:sz w:val="24"/>
                <w:szCs w:val="24"/>
                <w:lang w:val="en-GB"/>
              </w:rPr>
            </w:rPrChange>
          </w:rPr>
          <w:delText>monitor</w:delText>
        </w:r>
        <w:r w:rsidR="00265E91" w:rsidRPr="00625275" w:rsidDel="00D93A59">
          <w:rPr>
            <w:rFonts w:ascii="Arial Narrow" w:hAnsi="Arial Narrow" w:cstheme="minorHAnsi"/>
            <w:sz w:val="26"/>
            <w:szCs w:val="26"/>
            <w:lang w:val="en-GB"/>
            <w:rPrChange w:id="25" w:author="andres.duque.solis@live.com" w:date="2014-10-01T12:41:00Z">
              <w:rPr>
                <w:rFonts w:ascii="Arial Narrow" w:hAnsi="Arial Narrow" w:cstheme="minorHAnsi"/>
                <w:sz w:val="24"/>
                <w:szCs w:val="24"/>
                <w:lang w:val="en-GB"/>
              </w:rPr>
            </w:rPrChange>
          </w:rPr>
          <w:delText>ing and accountability, in</w:delText>
        </w:r>
        <w:r w:rsidR="00CA0810" w:rsidRPr="00625275" w:rsidDel="00D93A59">
          <w:rPr>
            <w:rFonts w:ascii="Arial Narrow" w:hAnsi="Arial Narrow" w:cstheme="minorHAnsi"/>
            <w:sz w:val="26"/>
            <w:szCs w:val="26"/>
            <w:lang w:val="en-GB"/>
            <w:rPrChange w:id="26" w:author="andres.duque.solis@live.com" w:date="2014-10-01T12:41:00Z">
              <w:rPr>
                <w:rFonts w:ascii="Arial Narrow" w:hAnsi="Arial Narrow" w:cstheme="minorHAnsi"/>
                <w:sz w:val="24"/>
                <w:szCs w:val="24"/>
                <w:lang w:val="en-GB"/>
              </w:rPr>
            </w:rPrChange>
          </w:rPr>
          <w:delText xml:space="preserve"> order to evaluate a</w:delText>
        </w:r>
        <w:r w:rsidR="005965FB" w:rsidRPr="00625275" w:rsidDel="00D93A59">
          <w:rPr>
            <w:rFonts w:ascii="Arial Narrow" w:hAnsi="Arial Narrow" w:cstheme="minorHAnsi"/>
            <w:sz w:val="26"/>
            <w:szCs w:val="26"/>
            <w:lang w:val="en-GB"/>
            <w:rPrChange w:id="27" w:author="andres.duque.solis@live.com" w:date="2014-10-01T12:41:00Z">
              <w:rPr>
                <w:rFonts w:ascii="Arial Narrow" w:hAnsi="Arial Narrow" w:cstheme="minorHAnsi"/>
                <w:sz w:val="24"/>
                <w:szCs w:val="24"/>
                <w:lang w:val="en-GB"/>
              </w:rPr>
            </w:rPrChange>
          </w:rPr>
          <w:delText>nd inc</w:delText>
        </w:r>
        <w:r w:rsidR="00A874FF" w:rsidRPr="00625275" w:rsidDel="00D93A59">
          <w:rPr>
            <w:rFonts w:ascii="Arial Narrow" w:hAnsi="Arial Narrow" w:cstheme="minorHAnsi"/>
            <w:sz w:val="26"/>
            <w:szCs w:val="26"/>
            <w:lang w:val="en-GB"/>
            <w:rPrChange w:id="28" w:author="andres.duque.solis@live.com" w:date="2014-10-01T12:41:00Z">
              <w:rPr>
                <w:rFonts w:ascii="Arial Narrow" w:hAnsi="Arial Narrow" w:cstheme="minorHAnsi"/>
                <w:sz w:val="24"/>
                <w:szCs w:val="24"/>
                <w:lang w:val="en-GB"/>
              </w:rPr>
            </w:rPrChange>
          </w:rPr>
          <w:delText>e</w:delText>
        </w:r>
        <w:r w:rsidR="005965FB" w:rsidRPr="00625275" w:rsidDel="00D93A59">
          <w:rPr>
            <w:rFonts w:ascii="Arial Narrow" w:hAnsi="Arial Narrow" w:cstheme="minorHAnsi"/>
            <w:sz w:val="26"/>
            <w:szCs w:val="26"/>
            <w:lang w:val="en-GB"/>
            <w:rPrChange w:id="29" w:author="andres.duque.solis@live.com" w:date="2014-10-01T12:41:00Z">
              <w:rPr>
                <w:rFonts w:ascii="Arial Narrow" w:hAnsi="Arial Narrow" w:cstheme="minorHAnsi"/>
                <w:sz w:val="24"/>
                <w:szCs w:val="24"/>
                <w:lang w:val="en-GB"/>
              </w:rPr>
            </w:rPrChange>
          </w:rPr>
          <w:delText>ntivize</w:delText>
        </w:r>
        <w:r w:rsidR="00A874FF" w:rsidRPr="00625275" w:rsidDel="00D93A59">
          <w:rPr>
            <w:rFonts w:ascii="Arial Narrow" w:hAnsi="Arial Narrow" w:cstheme="minorHAnsi"/>
            <w:sz w:val="26"/>
            <w:szCs w:val="26"/>
            <w:lang w:val="en-GB"/>
            <w:rPrChange w:id="30" w:author="andres.duque.solis@live.com" w:date="2014-10-01T12:41:00Z">
              <w:rPr>
                <w:rFonts w:ascii="Arial Narrow" w:hAnsi="Arial Narrow" w:cstheme="minorHAnsi"/>
                <w:sz w:val="24"/>
                <w:szCs w:val="24"/>
                <w:lang w:val="en-GB"/>
              </w:rPr>
            </w:rPrChange>
          </w:rPr>
          <w:delText xml:space="preserve"> the</w:delText>
        </w:r>
        <w:r w:rsidR="00CA0810" w:rsidRPr="00625275" w:rsidDel="00D93A59">
          <w:rPr>
            <w:rFonts w:ascii="Arial Narrow" w:hAnsi="Arial Narrow" w:cstheme="minorHAnsi"/>
            <w:sz w:val="26"/>
            <w:szCs w:val="26"/>
            <w:lang w:val="en-GB"/>
            <w:rPrChange w:id="31" w:author="andres.duque.solis@live.com" w:date="2014-10-01T12:41:00Z">
              <w:rPr>
                <w:rFonts w:ascii="Arial Narrow" w:hAnsi="Arial Narrow" w:cstheme="minorHAnsi"/>
                <w:sz w:val="24"/>
                <w:szCs w:val="24"/>
                <w:lang w:val="en-GB"/>
              </w:rPr>
            </w:rPrChange>
          </w:rPr>
          <w:delText xml:space="preserve"> fulfilment of commitments, to identify gaps in accountability, </w:delText>
        </w:r>
        <w:r w:rsidR="00C32875" w:rsidRPr="00625275" w:rsidDel="00D93A59">
          <w:rPr>
            <w:rFonts w:ascii="Arial Narrow" w:hAnsi="Arial Narrow" w:cstheme="minorHAnsi"/>
            <w:sz w:val="26"/>
            <w:szCs w:val="26"/>
            <w:lang w:val="en-GB"/>
            <w:rPrChange w:id="32" w:author="andres.duque.solis@live.com" w:date="2014-10-01T12:41:00Z">
              <w:rPr>
                <w:rFonts w:ascii="Arial Narrow" w:hAnsi="Arial Narrow" w:cstheme="minorHAnsi"/>
                <w:sz w:val="24"/>
                <w:szCs w:val="24"/>
                <w:lang w:val="en-GB"/>
              </w:rPr>
            </w:rPrChange>
          </w:rPr>
          <w:delText>and to strengthen</w:delText>
        </w:r>
        <w:r w:rsidR="00CA0810" w:rsidRPr="00625275" w:rsidDel="00D93A59">
          <w:rPr>
            <w:rFonts w:ascii="Arial Narrow" w:hAnsi="Arial Narrow" w:cstheme="minorHAnsi"/>
            <w:sz w:val="26"/>
            <w:szCs w:val="26"/>
            <w:lang w:val="en-GB"/>
            <w:rPrChange w:id="33" w:author="andres.duque.solis@live.com" w:date="2014-10-01T12:41:00Z">
              <w:rPr>
                <w:rFonts w:ascii="Arial Narrow" w:hAnsi="Arial Narrow" w:cstheme="minorHAnsi"/>
                <w:sz w:val="24"/>
                <w:szCs w:val="24"/>
                <w:lang w:val="en-GB"/>
              </w:rPr>
            </w:rPrChange>
          </w:rPr>
          <w:delText xml:space="preserve"> capacities where they are most needed.</w:delText>
        </w:r>
      </w:del>
    </w:p>
    <w:p w:rsidR="00EA54BE" w:rsidRPr="00625275" w:rsidDel="00C54847" w:rsidRDefault="00EA54BE" w:rsidP="00EA54BE">
      <w:pPr>
        <w:jc w:val="both"/>
        <w:rPr>
          <w:del w:id="34" w:author="andres.duque.solis@live.com" w:date="2014-10-03T10:10:00Z"/>
          <w:rFonts w:ascii="Arial Narrow" w:hAnsi="Arial Narrow" w:cstheme="minorHAnsi"/>
          <w:sz w:val="26"/>
          <w:szCs w:val="26"/>
          <w:lang w:val="en-GB"/>
          <w:rPrChange w:id="35" w:author="andres.duque.solis@live.com" w:date="2014-10-03T10:40:00Z">
            <w:rPr>
              <w:del w:id="36" w:author="andres.duque.solis@live.com" w:date="2014-10-03T10:10:00Z"/>
              <w:rFonts w:ascii="Arial Narrow" w:hAnsi="Arial Narrow" w:cstheme="minorHAnsi"/>
              <w:b/>
              <w:sz w:val="24"/>
              <w:szCs w:val="24"/>
              <w:lang w:val="en-GB"/>
            </w:rPr>
          </w:rPrChange>
        </w:rPr>
      </w:pPr>
      <w:del w:id="37" w:author="andres.duque.solis@live.com" w:date="2014-10-03T10:10:00Z">
        <w:r w:rsidRPr="00625275" w:rsidDel="00C54847">
          <w:rPr>
            <w:rFonts w:ascii="Arial Narrow" w:hAnsi="Arial Narrow" w:cstheme="minorHAnsi"/>
            <w:sz w:val="26"/>
            <w:szCs w:val="26"/>
            <w:lang w:val="en-GB"/>
            <w:rPrChange w:id="38" w:author="andres.duque.solis@live.com" w:date="2014-10-03T10:40:00Z">
              <w:rPr>
                <w:rFonts w:ascii="Arial Narrow" w:hAnsi="Arial Narrow" w:cstheme="minorHAnsi"/>
                <w:b/>
                <w:sz w:val="24"/>
                <w:szCs w:val="24"/>
                <w:lang w:val="en-GB"/>
              </w:rPr>
            </w:rPrChange>
          </w:rPr>
          <w:delText>In this sense, we regret th</w:delText>
        </w:r>
      </w:del>
      <w:del w:id="39" w:author="andres.duque.solis@live.com" w:date="2014-10-01T12:34:00Z">
        <w:r w:rsidRPr="00625275" w:rsidDel="005B1928">
          <w:rPr>
            <w:rFonts w:ascii="Arial Narrow" w:hAnsi="Arial Narrow" w:cstheme="minorHAnsi"/>
            <w:sz w:val="26"/>
            <w:szCs w:val="26"/>
            <w:lang w:val="en-GB"/>
            <w:rPrChange w:id="40" w:author="andres.duque.solis@live.com" w:date="2014-10-03T10:40:00Z">
              <w:rPr>
                <w:rFonts w:ascii="Arial Narrow" w:hAnsi="Arial Narrow" w:cstheme="minorHAnsi"/>
                <w:b/>
                <w:sz w:val="24"/>
                <w:szCs w:val="24"/>
                <w:lang w:val="en-GB"/>
              </w:rPr>
            </w:rPrChange>
          </w:rPr>
          <w:delText>e</w:delText>
        </w:r>
      </w:del>
      <w:del w:id="41" w:author="andres.duque.solis@live.com" w:date="2014-10-03T10:10:00Z">
        <w:r w:rsidRPr="00625275" w:rsidDel="00C54847">
          <w:rPr>
            <w:rFonts w:ascii="Arial Narrow" w:hAnsi="Arial Narrow" w:cstheme="minorHAnsi"/>
            <w:sz w:val="26"/>
            <w:szCs w:val="26"/>
            <w:lang w:val="en-GB"/>
            <w:rPrChange w:id="42" w:author="andres.duque.solis@live.com" w:date="2014-10-03T10:40:00Z">
              <w:rPr>
                <w:rFonts w:ascii="Arial Narrow" w:hAnsi="Arial Narrow" w:cstheme="minorHAnsi"/>
                <w:b/>
                <w:sz w:val="24"/>
                <w:szCs w:val="24"/>
                <w:lang w:val="en-GB"/>
              </w:rPr>
            </w:rPrChange>
          </w:rPr>
          <w:delText xml:space="preserve"> weakness and lack of clarity in the formulation of global mechanisms of monitoring. Specifically, we are concerned that in the context of this Framework, global monitoring is only present as subsumed to an ongoing process of review, which might dilute the commitment to the goals thereby established.</w:delText>
        </w:r>
      </w:del>
    </w:p>
    <w:p w:rsidR="00265E91" w:rsidRPr="00625275" w:rsidRDefault="00C32875" w:rsidP="00265E91">
      <w:pPr>
        <w:jc w:val="both"/>
        <w:rPr>
          <w:rFonts w:ascii="Arial Narrow" w:hAnsi="Arial Narrow" w:cstheme="minorHAnsi"/>
          <w:sz w:val="26"/>
          <w:szCs w:val="26"/>
          <w:lang w:val="en-GB"/>
        </w:rPr>
      </w:pPr>
      <w:del w:id="43" w:author="andres.duque.solis@live.com" w:date="2014-10-03T10:10:00Z">
        <w:r w:rsidRPr="00625275" w:rsidDel="00C54847">
          <w:rPr>
            <w:rFonts w:ascii="Arial Narrow" w:hAnsi="Arial Narrow" w:cstheme="minorHAnsi"/>
            <w:sz w:val="26"/>
            <w:szCs w:val="26"/>
            <w:lang w:val="en-GB"/>
            <w:rPrChange w:id="44" w:author="andres.duque.solis@live.com" w:date="2014-10-03T10:40:00Z">
              <w:rPr>
                <w:rFonts w:ascii="Arial Narrow" w:hAnsi="Arial Narrow" w:cstheme="minorHAnsi"/>
                <w:sz w:val="24"/>
                <w:szCs w:val="24"/>
                <w:lang w:val="en-GB"/>
              </w:rPr>
            </w:rPrChange>
          </w:rPr>
          <w:delText xml:space="preserve">Taking these views into account </w:delText>
        </w:r>
        <w:r w:rsidR="00265E91" w:rsidRPr="00625275" w:rsidDel="00C54847">
          <w:rPr>
            <w:rFonts w:ascii="Arial Narrow" w:hAnsi="Arial Narrow" w:cstheme="minorHAnsi"/>
            <w:sz w:val="26"/>
            <w:szCs w:val="26"/>
            <w:lang w:val="en-GB"/>
            <w:rPrChange w:id="45" w:author="andres.duque.solis@live.com" w:date="2014-10-03T10:40:00Z">
              <w:rPr>
                <w:rFonts w:ascii="Arial Narrow" w:hAnsi="Arial Narrow" w:cstheme="minorHAnsi"/>
                <w:sz w:val="24"/>
                <w:szCs w:val="24"/>
                <w:lang w:val="en-GB"/>
              </w:rPr>
            </w:rPrChange>
          </w:rPr>
          <w:delText xml:space="preserve">we have some </w:delText>
        </w:r>
        <w:r w:rsidR="005965FB" w:rsidRPr="00625275" w:rsidDel="00C54847">
          <w:rPr>
            <w:rFonts w:ascii="Arial Narrow" w:hAnsi="Arial Narrow" w:cstheme="minorHAnsi"/>
            <w:sz w:val="26"/>
            <w:szCs w:val="26"/>
            <w:lang w:val="en-GB"/>
            <w:rPrChange w:id="46" w:author="andres.duque.solis@live.com" w:date="2014-10-03T10:40:00Z">
              <w:rPr>
                <w:rFonts w:ascii="Arial Narrow" w:hAnsi="Arial Narrow" w:cstheme="minorHAnsi"/>
                <w:sz w:val="24"/>
                <w:szCs w:val="24"/>
                <w:lang w:val="en-GB"/>
              </w:rPr>
            </w:rPrChange>
          </w:rPr>
          <w:delText>concrete proposals to be considered for the next version of</w:delText>
        </w:r>
        <w:r w:rsidR="0068132F" w:rsidRPr="00625275" w:rsidDel="00C54847">
          <w:rPr>
            <w:rFonts w:ascii="Arial Narrow" w:hAnsi="Arial Narrow" w:cstheme="minorHAnsi"/>
            <w:sz w:val="26"/>
            <w:szCs w:val="26"/>
            <w:lang w:val="en-GB"/>
            <w:rPrChange w:id="47" w:author="andres.duque.solis@live.com" w:date="2014-10-03T10:40:00Z">
              <w:rPr>
                <w:rFonts w:ascii="Arial Narrow" w:hAnsi="Arial Narrow" w:cstheme="minorHAnsi"/>
                <w:sz w:val="24"/>
                <w:szCs w:val="24"/>
                <w:lang w:val="en-GB"/>
              </w:rPr>
            </w:rPrChange>
          </w:rPr>
          <w:delText xml:space="preserve"> the Framework for Action</w:delText>
        </w:r>
        <w:r w:rsidR="00265E91" w:rsidRPr="00625275" w:rsidDel="00C54847">
          <w:rPr>
            <w:rFonts w:ascii="Arial Narrow" w:hAnsi="Arial Narrow" w:cstheme="minorHAnsi"/>
            <w:sz w:val="26"/>
            <w:szCs w:val="26"/>
            <w:lang w:val="en-GB"/>
            <w:rPrChange w:id="48" w:author="andres.duque.solis@live.com" w:date="2014-10-03T10:40:00Z">
              <w:rPr>
                <w:rFonts w:ascii="Arial Narrow" w:hAnsi="Arial Narrow" w:cstheme="minorHAnsi"/>
                <w:sz w:val="24"/>
                <w:szCs w:val="24"/>
                <w:lang w:val="en-GB"/>
              </w:rPr>
            </w:rPrChange>
          </w:rPr>
          <w:delText>:</w:delText>
        </w:r>
      </w:del>
      <w:r w:rsidR="00490019" w:rsidRPr="00625275">
        <w:rPr>
          <w:rFonts w:ascii="Arial Narrow" w:hAnsi="Arial Narrow" w:cstheme="minorHAnsi"/>
          <w:sz w:val="26"/>
          <w:szCs w:val="26"/>
          <w:lang w:val="en-GB"/>
        </w:rPr>
        <w:t>With regard to the section D, part I, we have some concrete textual proposals that we will transmit to the Secretariat in due time. In the course of this consultation we wish to make only general remarks on things that we feel should be added in order to achieve a more comprehensive framework.</w:t>
      </w:r>
    </w:p>
    <w:p w:rsidR="00490019" w:rsidRPr="00625275" w:rsidRDefault="00490019" w:rsidP="00265E91">
      <w:pPr>
        <w:jc w:val="both"/>
        <w:rPr>
          <w:rFonts w:ascii="Arial Narrow" w:hAnsi="Arial Narrow" w:cstheme="minorHAnsi"/>
          <w:sz w:val="26"/>
          <w:szCs w:val="26"/>
          <w:lang w:val="en-GB"/>
        </w:rPr>
      </w:pPr>
      <w:r w:rsidRPr="00625275">
        <w:rPr>
          <w:rFonts w:ascii="Arial Narrow" w:hAnsi="Arial Narrow" w:cstheme="minorHAnsi"/>
          <w:sz w:val="26"/>
          <w:szCs w:val="26"/>
          <w:lang w:val="en-GB"/>
        </w:rPr>
        <w:t xml:space="preserve">In paragraph 13, which introduces the priorities for action, we would like to add a highlight on the </w:t>
      </w:r>
      <w:proofErr w:type="spellStart"/>
      <w:r w:rsidRPr="00625275">
        <w:rPr>
          <w:rFonts w:ascii="Arial Narrow" w:hAnsi="Arial Narrow" w:cstheme="minorHAnsi"/>
          <w:sz w:val="26"/>
          <w:szCs w:val="26"/>
          <w:lang w:val="en-GB"/>
        </w:rPr>
        <w:t>multisectoral</w:t>
      </w:r>
      <w:proofErr w:type="spellEnd"/>
      <w:r w:rsidRPr="00625275">
        <w:rPr>
          <w:rFonts w:ascii="Arial Narrow" w:hAnsi="Arial Narrow" w:cstheme="minorHAnsi"/>
          <w:sz w:val="26"/>
          <w:szCs w:val="26"/>
          <w:lang w:val="en-GB"/>
        </w:rPr>
        <w:t xml:space="preserve"> responsibility of Disaster Risk Reduction. This goes in line with what we have previously expressed in previous consultations.</w:t>
      </w:r>
    </w:p>
    <w:p w:rsidR="00490019" w:rsidRPr="00625275" w:rsidRDefault="00490019" w:rsidP="00265E91">
      <w:pPr>
        <w:jc w:val="both"/>
        <w:rPr>
          <w:rFonts w:ascii="Arial Narrow" w:hAnsi="Arial Narrow" w:cstheme="minorHAnsi"/>
          <w:sz w:val="26"/>
          <w:szCs w:val="26"/>
          <w:lang w:val="en-GB"/>
        </w:rPr>
      </w:pPr>
      <w:r w:rsidRPr="00625275">
        <w:rPr>
          <w:rFonts w:ascii="Arial Narrow" w:hAnsi="Arial Narrow" w:cstheme="minorHAnsi"/>
          <w:sz w:val="26"/>
          <w:szCs w:val="26"/>
          <w:lang w:val="en-GB"/>
        </w:rPr>
        <w:t>On the priority action “Investing in Social, Economic and Environmental resilience, we would like to see somehow included the topic of insurances and reinsurances.</w:t>
      </w:r>
    </w:p>
    <w:p w:rsidR="00490019" w:rsidRPr="00625275" w:rsidRDefault="008F3241" w:rsidP="00625275">
      <w:pPr>
        <w:jc w:val="both"/>
        <w:rPr>
          <w:rFonts w:ascii="Arial Narrow" w:hAnsi="Arial Narrow" w:cstheme="minorHAnsi"/>
          <w:sz w:val="26"/>
          <w:szCs w:val="26"/>
          <w:lang w:val="en-GB"/>
        </w:rPr>
      </w:pPr>
      <w:r>
        <w:rPr>
          <w:rFonts w:ascii="Arial Narrow" w:hAnsi="Arial Narrow" w:cstheme="minorHAnsi"/>
          <w:sz w:val="26"/>
          <w:szCs w:val="26"/>
          <w:lang w:val="en-GB"/>
        </w:rPr>
        <w:t>W</w:t>
      </w:r>
      <w:r w:rsidR="00490019" w:rsidRPr="00625275">
        <w:rPr>
          <w:rFonts w:ascii="Arial Narrow" w:hAnsi="Arial Narrow" w:cstheme="minorHAnsi"/>
          <w:sz w:val="26"/>
          <w:szCs w:val="26"/>
          <w:lang w:val="en-GB"/>
        </w:rPr>
        <w:t xml:space="preserve">e would also like to suggest the inclusion of financial </w:t>
      </w:r>
      <w:r w:rsidR="00625275" w:rsidRPr="00625275">
        <w:rPr>
          <w:rFonts w:ascii="Arial Narrow" w:hAnsi="Arial Narrow" w:cstheme="minorHAnsi"/>
          <w:sz w:val="26"/>
          <w:szCs w:val="26"/>
          <w:lang w:val="en-GB"/>
        </w:rPr>
        <w:t>protection to the priorities for action, so that countries advance in the development of tools and mechanisms of risk retention and transfer, related to public and private investments.</w:t>
      </w:r>
    </w:p>
    <w:p w:rsidR="00625275" w:rsidRPr="00625275" w:rsidRDefault="00625275" w:rsidP="00625275">
      <w:pPr>
        <w:jc w:val="both"/>
        <w:rPr>
          <w:rFonts w:ascii="Arial Narrow" w:hAnsi="Arial Narrow" w:cstheme="minorHAnsi"/>
          <w:sz w:val="26"/>
          <w:szCs w:val="26"/>
          <w:lang w:val="en-GB"/>
        </w:rPr>
      </w:pPr>
      <w:r w:rsidRPr="00625275">
        <w:rPr>
          <w:rFonts w:ascii="Arial Narrow" w:hAnsi="Arial Narrow" w:cstheme="minorHAnsi"/>
          <w:sz w:val="26"/>
          <w:szCs w:val="26"/>
          <w:lang w:val="en-GB"/>
        </w:rPr>
        <w:t>Based on the conceptual basis of a layered financial management of risk, which can ensure the reduction of the fiscal burden and avoid the diversion of development resources into emergency response, we suggest three actions related to this prospective priority:</w:t>
      </w:r>
    </w:p>
    <w:p w:rsidR="00625275" w:rsidRPr="00625275" w:rsidRDefault="00625275" w:rsidP="00625275">
      <w:pPr>
        <w:pStyle w:val="ListParagraph"/>
        <w:numPr>
          <w:ilvl w:val="0"/>
          <w:numId w:val="23"/>
        </w:numPr>
        <w:jc w:val="both"/>
        <w:rPr>
          <w:rFonts w:ascii="Arial Narrow" w:hAnsi="Arial Narrow" w:cstheme="minorHAnsi"/>
          <w:sz w:val="26"/>
          <w:szCs w:val="26"/>
          <w:lang w:val="en-GB"/>
        </w:rPr>
      </w:pPr>
      <w:r w:rsidRPr="00625275">
        <w:rPr>
          <w:rFonts w:ascii="Arial Narrow" w:hAnsi="Arial Narrow" w:cstheme="minorHAnsi"/>
          <w:sz w:val="26"/>
          <w:szCs w:val="26"/>
          <w:lang w:val="en-GB"/>
        </w:rPr>
        <w:t>Identify and understand the fiscal risk derived from disasters, based on a detailed assessment of risk exposure and the consolidation of a data base to improve decision making and to promote adequate mechanisms.</w:t>
      </w:r>
    </w:p>
    <w:p w:rsidR="00625275" w:rsidRPr="00625275" w:rsidRDefault="00625275" w:rsidP="00625275">
      <w:pPr>
        <w:pStyle w:val="ListParagraph"/>
        <w:numPr>
          <w:ilvl w:val="0"/>
          <w:numId w:val="23"/>
        </w:numPr>
        <w:jc w:val="both"/>
        <w:rPr>
          <w:rFonts w:ascii="Arial Narrow" w:hAnsi="Arial Narrow" w:cstheme="minorHAnsi"/>
          <w:sz w:val="26"/>
          <w:szCs w:val="26"/>
          <w:lang w:val="en-GB"/>
        </w:rPr>
      </w:pPr>
      <w:r w:rsidRPr="00625275">
        <w:rPr>
          <w:rFonts w:ascii="Arial Narrow" w:hAnsi="Arial Narrow" w:cstheme="minorHAnsi"/>
          <w:sz w:val="26"/>
          <w:szCs w:val="26"/>
          <w:lang w:val="en-GB"/>
        </w:rPr>
        <w:t>Financial management of disaster risk, through the establishment of concrete tools that allow for the control and reduction of fiscal impact from disasters.</w:t>
      </w:r>
    </w:p>
    <w:p w:rsidR="00625275" w:rsidRPr="00625275" w:rsidRDefault="00625275" w:rsidP="00625275">
      <w:pPr>
        <w:pStyle w:val="ListParagraph"/>
        <w:numPr>
          <w:ilvl w:val="0"/>
          <w:numId w:val="23"/>
        </w:numPr>
        <w:jc w:val="both"/>
        <w:rPr>
          <w:rFonts w:ascii="Arial Narrow" w:hAnsi="Arial Narrow" w:cstheme="minorHAnsi"/>
          <w:sz w:val="26"/>
          <w:szCs w:val="26"/>
          <w:lang w:val="en-GB"/>
        </w:rPr>
      </w:pPr>
      <w:r w:rsidRPr="00625275">
        <w:rPr>
          <w:rFonts w:ascii="Arial Narrow" w:hAnsi="Arial Narrow" w:cstheme="minorHAnsi"/>
          <w:sz w:val="26"/>
          <w:szCs w:val="26"/>
          <w:lang w:val="en-GB"/>
        </w:rPr>
        <w:t>Insuring the catastrophic risk of public assets with the aim of reducing the contingent obligation of the government in natural disasters.</w:t>
      </w:r>
    </w:p>
    <w:p w:rsidR="00625275" w:rsidRPr="00625275" w:rsidRDefault="00625275" w:rsidP="00625275">
      <w:pPr>
        <w:jc w:val="both"/>
        <w:rPr>
          <w:rFonts w:ascii="Arial Narrow" w:hAnsi="Arial Narrow" w:cstheme="minorHAnsi"/>
          <w:sz w:val="26"/>
          <w:szCs w:val="26"/>
          <w:lang w:val="en-GB"/>
        </w:rPr>
      </w:pPr>
      <w:r w:rsidRPr="00625275">
        <w:rPr>
          <w:rFonts w:ascii="Arial Narrow" w:hAnsi="Arial Narrow" w:cstheme="minorHAnsi"/>
          <w:sz w:val="26"/>
          <w:szCs w:val="26"/>
          <w:lang w:val="en-GB"/>
        </w:rPr>
        <w:t>We will be submitting our detailed comments to the Secretariat.</w:t>
      </w:r>
    </w:p>
    <w:p w:rsidR="00844DB8" w:rsidRDefault="00625275" w:rsidP="008A31EC">
      <w:pPr>
        <w:jc w:val="both"/>
        <w:rPr>
          <w:rFonts w:ascii="Arial Narrow" w:hAnsi="Arial Narrow" w:cstheme="minorHAnsi"/>
          <w:sz w:val="26"/>
          <w:szCs w:val="26"/>
          <w:lang w:val="en-GB"/>
        </w:rPr>
      </w:pPr>
      <w:r w:rsidRPr="00625275">
        <w:rPr>
          <w:rFonts w:ascii="Arial Narrow" w:hAnsi="Arial Narrow" w:cstheme="minorHAnsi"/>
          <w:sz w:val="26"/>
          <w:szCs w:val="26"/>
          <w:lang w:val="en-GB"/>
        </w:rPr>
        <w:t>Thank you.</w:t>
      </w:r>
    </w:p>
    <w:p w:rsidR="008F3241" w:rsidRDefault="008F3241">
      <w:pPr>
        <w:rPr>
          <w:rFonts w:ascii="Arial Narrow" w:hAnsi="Arial Narrow" w:cstheme="minorHAnsi"/>
          <w:b/>
          <w:sz w:val="28"/>
          <w:szCs w:val="28"/>
        </w:rPr>
      </w:pPr>
      <w:r>
        <w:rPr>
          <w:rFonts w:ascii="Arial Narrow" w:hAnsi="Arial Narrow" w:cstheme="minorHAnsi"/>
          <w:b/>
          <w:sz w:val="28"/>
          <w:szCs w:val="28"/>
        </w:rPr>
        <w:br w:type="page"/>
      </w:r>
    </w:p>
    <w:p w:rsidR="009360BB" w:rsidRDefault="00844DB8" w:rsidP="00844DB8">
      <w:pPr>
        <w:jc w:val="center"/>
        <w:rPr>
          <w:rFonts w:ascii="Arial Narrow" w:hAnsi="Arial Narrow" w:cstheme="minorHAnsi"/>
          <w:b/>
          <w:sz w:val="28"/>
          <w:szCs w:val="28"/>
        </w:rPr>
      </w:pPr>
      <w:proofErr w:type="spellStart"/>
      <w:r>
        <w:rPr>
          <w:rFonts w:ascii="Arial Narrow" w:hAnsi="Arial Narrow" w:cstheme="minorHAnsi"/>
          <w:b/>
          <w:sz w:val="28"/>
          <w:szCs w:val="28"/>
        </w:rPr>
        <w:lastRenderedPageBreak/>
        <w:t>Amendments</w:t>
      </w:r>
      <w:proofErr w:type="spellEnd"/>
      <w:r>
        <w:rPr>
          <w:rFonts w:ascii="Arial Narrow" w:hAnsi="Arial Narrow" w:cstheme="minorHAnsi"/>
          <w:b/>
          <w:sz w:val="28"/>
          <w:szCs w:val="28"/>
        </w:rPr>
        <w:t xml:space="preserve"> </w:t>
      </w:r>
      <w:proofErr w:type="spellStart"/>
      <w:r>
        <w:rPr>
          <w:rFonts w:ascii="Arial Narrow" w:hAnsi="Arial Narrow" w:cstheme="minorHAnsi"/>
          <w:b/>
          <w:sz w:val="28"/>
          <w:szCs w:val="28"/>
        </w:rPr>
        <w:t>proposed</w:t>
      </w:r>
      <w:proofErr w:type="spellEnd"/>
      <w:r>
        <w:rPr>
          <w:rFonts w:ascii="Arial Narrow" w:hAnsi="Arial Narrow" w:cstheme="minorHAnsi"/>
          <w:b/>
          <w:sz w:val="28"/>
          <w:szCs w:val="28"/>
        </w:rPr>
        <w:t xml:space="preserve"> </w:t>
      </w:r>
      <w:proofErr w:type="spellStart"/>
      <w:r>
        <w:rPr>
          <w:rFonts w:ascii="Arial Narrow" w:hAnsi="Arial Narrow" w:cstheme="minorHAnsi"/>
          <w:b/>
          <w:sz w:val="28"/>
          <w:szCs w:val="28"/>
        </w:rPr>
        <w:t>on</w:t>
      </w:r>
      <w:proofErr w:type="spellEnd"/>
      <w:r>
        <w:rPr>
          <w:rFonts w:ascii="Arial Narrow" w:hAnsi="Arial Narrow" w:cstheme="minorHAnsi"/>
          <w:b/>
          <w:sz w:val="28"/>
          <w:szCs w:val="28"/>
        </w:rPr>
        <w:t xml:space="preserve"> </w:t>
      </w:r>
      <w:proofErr w:type="spellStart"/>
      <w:r>
        <w:rPr>
          <w:rFonts w:ascii="Arial Narrow" w:hAnsi="Arial Narrow" w:cstheme="minorHAnsi"/>
          <w:b/>
          <w:sz w:val="28"/>
          <w:szCs w:val="28"/>
        </w:rPr>
        <w:t>text</w:t>
      </w:r>
      <w:proofErr w:type="spellEnd"/>
      <w:r>
        <w:rPr>
          <w:rFonts w:ascii="Arial Narrow" w:hAnsi="Arial Narrow" w:cstheme="minorHAnsi"/>
          <w:b/>
          <w:sz w:val="28"/>
          <w:szCs w:val="28"/>
        </w:rPr>
        <w:t>:</w:t>
      </w:r>
    </w:p>
    <w:p w:rsidR="00844DB8" w:rsidRDefault="00844DB8" w:rsidP="00844DB8">
      <w:pPr>
        <w:rPr>
          <w:rFonts w:ascii="Arial Narrow" w:hAnsi="Arial Narrow" w:cstheme="minorHAnsi"/>
          <w:b/>
          <w:sz w:val="24"/>
          <w:szCs w:val="24"/>
        </w:rPr>
      </w:pPr>
      <w:proofErr w:type="spellStart"/>
      <w:r w:rsidRPr="00844DB8">
        <w:rPr>
          <w:rFonts w:ascii="Arial Narrow" w:hAnsi="Arial Narrow" w:cstheme="minorHAnsi"/>
          <w:b/>
          <w:sz w:val="24"/>
          <w:szCs w:val="24"/>
        </w:rPr>
        <w:t>On</w:t>
      </w:r>
      <w:proofErr w:type="spellEnd"/>
      <w:r w:rsidRPr="00844DB8">
        <w:rPr>
          <w:rFonts w:ascii="Arial Narrow" w:hAnsi="Arial Narrow" w:cstheme="minorHAnsi"/>
          <w:b/>
          <w:sz w:val="24"/>
          <w:szCs w:val="24"/>
        </w:rPr>
        <w:t xml:space="preserve"> </w:t>
      </w:r>
      <w:proofErr w:type="spellStart"/>
      <w:r w:rsidRPr="00844DB8">
        <w:rPr>
          <w:rFonts w:ascii="Arial Narrow" w:hAnsi="Arial Narrow" w:cstheme="minorHAnsi"/>
          <w:b/>
          <w:sz w:val="24"/>
          <w:szCs w:val="24"/>
        </w:rPr>
        <w:t>paragraph</w:t>
      </w:r>
      <w:proofErr w:type="spellEnd"/>
      <w:r w:rsidRPr="00844DB8">
        <w:rPr>
          <w:rFonts w:ascii="Arial Narrow" w:hAnsi="Arial Narrow" w:cstheme="minorHAnsi"/>
          <w:b/>
          <w:sz w:val="24"/>
          <w:szCs w:val="24"/>
        </w:rPr>
        <w:t xml:space="preserve"> 14</w:t>
      </w:r>
    </w:p>
    <w:p w:rsidR="00844DB8" w:rsidRDefault="00844DB8" w:rsidP="00844DB8">
      <w:pPr>
        <w:rPr>
          <w:rFonts w:ascii="Arial" w:hAnsi="Arial" w:cs="Arial"/>
          <w:sz w:val="20"/>
          <w:szCs w:val="20"/>
          <w:lang w:val="en-US"/>
        </w:rPr>
      </w:pPr>
      <w:r w:rsidRPr="00946952">
        <w:rPr>
          <w:rFonts w:ascii="Arial" w:hAnsi="Arial" w:cs="Arial"/>
          <w:sz w:val="20"/>
          <w:szCs w:val="20"/>
          <w:lang w:val="en-US"/>
        </w:rPr>
        <w:t>b)</w:t>
      </w:r>
      <w:r>
        <w:rPr>
          <w:rFonts w:ascii="Arial" w:hAnsi="Arial" w:cs="Arial"/>
          <w:sz w:val="20"/>
          <w:szCs w:val="20"/>
          <w:lang w:val="en-US"/>
        </w:rPr>
        <w:t xml:space="preserve"> </w:t>
      </w:r>
      <w:r w:rsidRPr="00946952">
        <w:rPr>
          <w:rFonts w:ascii="Arial" w:hAnsi="Arial" w:cs="Arial"/>
          <w:sz w:val="20"/>
          <w:szCs w:val="20"/>
          <w:lang w:val="en-US"/>
        </w:rPr>
        <w:t>Periodically</w:t>
      </w:r>
      <w:r>
        <w:rPr>
          <w:rFonts w:ascii="Arial" w:hAnsi="Arial" w:cs="Arial"/>
          <w:sz w:val="20"/>
          <w:szCs w:val="20"/>
          <w:lang w:val="en-US"/>
        </w:rPr>
        <w:t xml:space="preserve"> </w:t>
      </w:r>
      <w:r w:rsidRPr="00946952">
        <w:rPr>
          <w:rFonts w:ascii="Arial" w:hAnsi="Arial" w:cs="Arial"/>
          <w:sz w:val="20"/>
          <w:szCs w:val="20"/>
          <w:lang w:val="en-US"/>
        </w:rPr>
        <w:t>assess</w:t>
      </w:r>
      <w:r>
        <w:rPr>
          <w:rFonts w:ascii="Arial" w:hAnsi="Arial" w:cs="Arial"/>
          <w:sz w:val="20"/>
          <w:szCs w:val="20"/>
          <w:lang w:val="en-US"/>
        </w:rPr>
        <w:t xml:space="preserve"> </w:t>
      </w:r>
      <w:r w:rsidRPr="00844DB8">
        <w:rPr>
          <w:rFonts w:ascii="Arial" w:hAnsi="Arial" w:cs="Arial"/>
          <w:b/>
          <w:color w:val="C00000"/>
          <w:sz w:val="20"/>
          <w:szCs w:val="20"/>
          <w:lang w:val="en-US"/>
        </w:rPr>
        <w:t>and monitor</w:t>
      </w:r>
      <w:r w:rsidRPr="00844DB8">
        <w:rPr>
          <w:rFonts w:ascii="Arial" w:hAnsi="Arial" w:cs="Arial"/>
          <w:color w:val="C00000"/>
          <w:sz w:val="20"/>
          <w:szCs w:val="20"/>
          <w:lang w:val="en-US"/>
        </w:rPr>
        <w:t xml:space="preserve"> </w:t>
      </w:r>
      <w:r w:rsidRPr="00946952">
        <w:rPr>
          <w:rFonts w:ascii="Arial" w:hAnsi="Arial" w:cs="Arial"/>
          <w:sz w:val="20"/>
          <w:szCs w:val="20"/>
          <w:lang w:val="en-US"/>
        </w:rPr>
        <w:t>disaster</w:t>
      </w:r>
      <w:r>
        <w:rPr>
          <w:rFonts w:ascii="Arial" w:hAnsi="Arial" w:cs="Arial"/>
          <w:sz w:val="20"/>
          <w:szCs w:val="20"/>
          <w:lang w:val="en-US"/>
        </w:rPr>
        <w:t xml:space="preserve"> </w:t>
      </w:r>
      <w:r w:rsidRPr="00946952">
        <w:rPr>
          <w:rFonts w:ascii="Arial" w:hAnsi="Arial" w:cs="Arial"/>
          <w:sz w:val="20"/>
          <w:szCs w:val="20"/>
          <w:lang w:val="en-US"/>
        </w:rPr>
        <w:t>risks,</w:t>
      </w:r>
      <w:r>
        <w:rPr>
          <w:rFonts w:ascii="Arial" w:hAnsi="Arial" w:cs="Arial"/>
          <w:sz w:val="20"/>
          <w:szCs w:val="20"/>
          <w:lang w:val="en-US"/>
        </w:rPr>
        <w:t xml:space="preserve"> </w:t>
      </w:r>
      <w:r w:rsidRPr="00946952">
        <w:rPr>
          <w:rFonts w:ascii="Arial" w:hAnsi="Arial" w:cs="Arial"/>
          <w:sz w:val="20"/>
          <w:szCs w:val="20"/>
          <w:lang w:val="en-US"/>
        </w:rPr>
        <w:t>namely</w:t>
      </w:r>
      <w:r>
        <w:rPr>
          <w:rFonts w:ascii="Arial" w:hAnsi="Arial" w:cs="Arial"/>
          <w:sz w:val="20"/>
          <w:szCs w:val="20"/>
          <w:lang w:val="en-US"/>
        </w:rPr>
        <w:t xml:space="preserve"> </w:t>
      </w:r>
      <w:r w:rsidRPr="00946952">
        <w:rPr>
          <w:rFonts w:ascii="Arial" w:hAnsi="Arial" w:cs="Arial"/>
          <w:sz w:val="20"/>
          <w:szCs w:val="20"/>
          <w:lang w:val="en-US"/>
        </w:rPr>
        <w:t>persons</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economic</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fiscal</w:t>
      </w:r>
      <w:r>
        <w:rPr>
          <w:rFonts w:ascii="Arial" w:hAnsi="Arial" w:cs="Arial"/>
          <w:sz w:val="20"/>
          <w:szCs w:val="20"/>
          <w:lang w:val="en-US"/>
        </w:rPr>
        <w:t xml:space="preserve"> </w:t>
      </w:r>
      <w:r w:rsidRPr="00946952">
        <w:rPr>
          <w:rFonts w:ascii="Arial" w:hAnsi="Arial" w:cs="Arial"/>
          <w:sz w:val="20"/>
          <w:szCs w:val="20"/>
          <w:lang w:val="en-US"/>
        </w:rPr>
        <w:t>assets’</w:t>
      </w:r>
      <w:r>
        <w:rPr>
          <w:rFonts w:ascii="Arial" w:hAnsi="Arial" w:cs="Arial"/>
          <w:sz w:val="20"/>
          <w:szCs w:val="20"/>
          <w:lang w:val="en-US"/>
        </w:rPr>
        <w:t xml:space="preserve"> </w:t>
      </w:r>
      <w:r w:rsidRPr="00946952">
        <w:rPr>
          <w:rFonts w:ascii="Arial" w:hAnsi="Arial" w:cs="Arial"/>
          <w:sz w:val="20"/>
          <w:szCs w:val="20"/>
          <w:lang w:val="en-US"/>
        </w:rPr>
        <w:t>exposure</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vulnerability</w:t>
      </w:r>
      <w:r>
        <w:rPr>
          <w:rFonts w:ascii="Arial" w:hAnsi="Arial" w:cs="Arial"/>
          <w:sz w:val="20"/>
          <w:szCs w:val="20"/>
          <w:lang w:val="en-US"/>
        </w:rPr>
        <w:t xml:space="preserve"> </w:t>
      </w:r>
      <w:r w:rsidRPr="00946952">
        <w:rPr>
          <w:rFonts w:ascii="Arial" w:hAnsi="Arial" w:cs="Arial"/>
          <w:sz w:val="20"/>
          <w:szCs w:val="20"/>
          <w:lang w:val="en-US"/>
        </w:rPr>
        <w:t>as</w:t>
      </w:r>
      <w:r>
        <w:rPr>
          <w:rFonts w:ascii="Arial" w:hAnsi="Arial" w:cs="Arial"/>
          <w:sz w:val="20"/>
          <w:szCs w:val="20"/>
          <w:lang w:val="en-US"/>
        </w:rPr>
        <w:t xml:space="preserve"> </w:t>
      </w:r>
      <w:r w:rsidRPr="00946952">
        <w:rPr>
          <w:rFonts w:ascii="Arial" w:hAnsi="Arial" w:cs="Arial"/>
          <w:sz w:val="20"/>
          <w:szCs w:val="20"/>
          <w:lang w:val="en-US"/>
        </w:rPr>
        <w:t>well</w:t>
      </w:r>
      <w:r>
        <w:rPr>
          <w:rFonts w:ascii="Arial" w:hAnsi="Arial" w:cs="Arial"/>
          <w:sz w:val="20"/>
          <w:szCs w:val="20"/>
          <w:lang w:val="en-US"/>
        </w:rPr>
        <w:t xml:space="preserve"> </w:t>
      </w:r>
      <w:r w:rsidRPr="00946952">
        <w:rPr>
          <w:rFonts w:ascii="Arial" w:hAnsi="Arial" w:cs="Arial"/>
          <w:sz w:val="20"/>
          <w:szCs w:val="20"/>
          <w:lang w:val="en-US"/>
        </w:rPr>
        <w:t>as</w:t>
      </w:r>
      <w:r>
        <w:rPr>
          <w:rFonts w:ascii="Arial" w:hAnsi="Arial" w:cs="Arial"/>
          <w:sz w:val="20"/>
          <w:szCs w:val="20"/>
          <w:lang w:val="en-US"/>
        </w:rPr>
        <w:t xml:space="preserve"> </w:t>
      </w:r>
      <w:r w:rsidRPr="00946952">
        <w:rPr>
          <w:rFonts w:ascii="Arial" w:hAnsi="Arial" w:cs="Arial"/>
          <w:sz w:val="20"/>
          <w:szCs w:val="20"/>
          <w:lang w:val="en-US"/>
        </w:rPr>
        <w:t>hazards’</w:t>
      </w:r>
      <w:r>
        <w:rPr>
          <w:rFonts w:ascii="Arial" w:hAnsi="Arial" w:cs="Arial"/>
          <w:sz w:val="20"/>
          <w:szCs w:val="20"/>
          <w:lang w:val="en-US"/>
        </w:rPr>
        <w:t xml:space="preserve"> </w:t>
      </w:r>
      <w:r w:rsidRPr="00946952">
        <w:rPr>
          <w:rFonts w:ascii="Arial" w:hAnsi="Arial" w:cs="Arial"/>
          <w:sz w:val="20"/>
          <w:szCs w:val="20"/>
          <w:lang w:val="en-US"/>
        </w:rPr>
        <w:t>characteristics.</w:t>
      </w:r>
    </w:p>
    <w:p w:rsidR="00844DB8" w:rsidRPr="00946952" w:rsidRDefault="00844DB8" w:rsidP="00844DB8">
      <w:pPr>
        <w:autoSpaceDE w:val="0"/>
        <w:autoSpaceDN w:val="0"/>
        <w:adjustRightInd w:val="0"/>
        <w:rPr>
          <w:rFonts w:ascii="Arial" w:hAnsi="Arial" w:cs="Arial"/>
          <w:sz w:val="20"/>
          <w:szCs w:val="20"/>
          <w:lang w:val="en-US"/>
        </w:rPr>
      </w:pPr>
      <w:r w:rsidRPr="00946952">
        <w:rPr>
          <w:rFonts w:ascii="Arial" w:hAnsi="Arial" w:cs="Arial"/>
          <w:sz w:val="20"/>
          <w:szCs w:val="20"/>
          <w:lang w:val="en-US"/>
        </w:rPr>
        <w:t>c)</w:t>
      </w:r>
      <w:r>
        <w:rPr>
          <w:rFonts w:ascii="Arial" w:hAnsi="Arial" w:cs="Arial"/>
          <w:sz w:val="20"/>
          <w:szCs w:val="20"/>
          <w:lang w:val="en-US"/>
        </w:rPr>
        <w:t xml:space="preserve"> </w:t>
      </w:r>
      <w:r w:rsidRPr="00946952">
        <w:rPr>
          <w:rFonts w:ascii="Arial" w:hAnsi="Arial" w:cs="Arial"/>
          <w:sz w:val="20"/>
          <w:szCs w:val="20"/>
          <w:lang w:val="en-US"/>
        </w:rPr>
        <w:t>Promote</w:t>
      </w:r>
      <w:r>
        <w:rPr>
          <w:rFonts w:ascii="Arial" w:hAnsi="Arial" w:cs="Arial"/>
          <w:sz w:val="20"/>
          <w:szCs w:val="20"/>
          <w:lang w:val="en-US"/>
        </w:rPr>
        <w:t xml:space="preserve"> </w:t>
      </w:r>
      <w:r w:rsidRPr="00946952">
        <w:rPr>
          <w:rFonts w:ascii="Arial" w:hAnsi="Arial" w:cs="Arial"/>
          <w:sz w:val="20"/>
          <w:szCs w:val="20"/>
          <w:lang w:val="en-US"/>
        </w:rPr>
        <w:t>free</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open</w:t>
      </w:r>
      <w:r>
        <w:rPr>
          <w:rFonts w:ascii="Arial" w:hAnsi="Arial" w:cs="Arial"/>
          <w:sz w:val="20"/>
          <w:szCs w:val="20"/>
          <w:lang w:val="en-US"/>
        </w:rPr>
        <w:t xml:space="preserve"> </w:t>
      </w:r>
      <w:r w:rsidRPr="00946952">
        <w:rPr>
          <w:rFonts w:ascii="Arial" w:hAnsi="Arial" w:cs="Arial"/>
          <w:sz w:val="20"/>
          <w:szCs w:val="20"/>
          <w:lang w:val="en-US"/>
        </w:rPr>
        <w:t>availability</w:t>
      </w:r>
      <w:r>
        <w:rPr>
          <w:rFonts w:ascii="Arial" w:hAnsi="Arial" w:cs="Arial"/>
          <w:sz w:val="20"/>
          <w:szCs w:val="20"/>
          <w:lang w:val="en-US"/>
        </w:rPr>
        <w:t xml:space="preserve"> </w:t>
      </w:r>
      <w:r w:rsidRPr="00946952">
        <w:rPr>
          <w:rFonts w:ascii="Arial" w:hAnsi="Arial" w:cs="Arial"/>
          <w:sz w:val="20"/>
          <w:szCs w:val="20"/>
          <w:lang w:val="en-US"/>
        </w:rPr>
        <w:t>of</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access</w:t>
      </w:r>
      <w:r>
        <w:rPr>
          <w:rFonts w:ascii="Arial" w:hAnsi="Arial" w:cs="Arial"/>
          <w:sz w:val="20"/>
          <w:szCs w:val="20"/>
          <w:lang w:val="en-US"/>
        </w:rPr>
        <w:t xml:space="preserve"> </w:t>
      </w:r>
      <w:r w:rsidRPr="00946952">
        <w:rPr>
          <w:rFonts w:ascii="Arial" w:hAnsi="Arial" w:cs="Arial"/>
          <w:sz w:val="20"/>
          <w:szCs w:val="20"/>
          <w:lang w:val="en-US"/>
        </w:rPr>
        <w:t>to</w:t>
      </w:r>
      <w:r>
        <w:rPr>
          <w:rFonts w:ascii="Arial" w:hAnsi="Arial" w:cs="Arial"/>
          <w:sz w:val="20"/>
          <w:szCs w:val="20"/>
          <w:lang w:val="en-US"/>
        </w:rPr>
        <w:t xml:space="preserve"> </w:t>
      </w:r>
      <w:r w:rsidRPr="00946952">
        <w:rPr>
          <w:rFonts w:ascii="Arial" w:hAnsi="Arial" w:cs="Arial"/>
          <w:sz w:val="20"/>
          <w:szCs w:val="20"/>
          <w:lang w:val="en-US"/>
        </w:rPr>
        <w:t>risk,</w:t>
      </w:r>
      <w:r>
        <w:rPr>
          <w:rFonts w:ascii="Arial" w:hAnsi="Arial" w:cs="Arial"/>
          <w:sz w:val="20"/>
          <w:szCs w:val="20"/>
          <w:lang w:val="en-US"/>
        </w:rPr>
        <w:t xml:space="preserve"> </w:t>
      </w:r>
      <w:r w:rsidRPr="00946952">
        <w:rPr>
          <w:rFonts w:ascii="Arial" w:hAnsi="Arial" w:cs="Arial"/>
          <w:sz w:val="20"/>
          <w:szCs w:val="20"/>
          <w:lang w:val="en-US"/>
        </w:rPr>
        <w:t>disasters</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loss</w:t>
      </w:r>
      <w:r>
        <w:rPr>
          <w:rFonts w:ascii="Arial" w:hAnsi="Arial" w:cs="Arial"/>
          <w:sz w:val="20"/>
          <w:szCs w:val="20"/>
          <w:lang w:val="en-US"/>
        </w:rPr>
        <w:t xml:space="preserve"> </w:t>
      </w:r>
      <w:r w:rsidRPr="00946952">
        <w:rPr>
          <w:rFonts w:ascii="Arial" w:hAnsi="Arial" w:cs="Arial"/>
          <w:sz w:val="20"/>
          <w:szCs w:val="20"/>
          <w:lang w:val="en-US"/>
        </w:rPr>
        <w:t>information,</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their</w:t>
      </w:r>
      <w:r>
        <w:rPr>
          <w:rFonts w:ascii="Arial" w:hAnsi="Arial" w:cs="Arial"/>
          <w:sz w:val="20"/>
          <w:szCs w:val="20"/>
          <w:lang w:val="en-US"/>
        </w:rPr>
        <w:t xml:space="preserve"> </w:t>
      </w:r>
      <w:r w:rsidRPr="00946952">
        <w:rPr>
          <w:rFonts w:ascii="Arial" w:hAnsi="Arial" w:cs="Arial"/>
          <w:sz w:val="20"/>
          <w:szCs w:val="20"/>
          <w:lang w:val="en-US"/>
        </w:rPr>
        <w:t>dissemination,</w:t>
      </w:r>
      <w:r>
        <w:rPr>
          <w:rFonts w:ascii="Arial" w:hAnsi="Arial" w:cs="Arial"/>
          <w:sz w:val="20"/>
          <w:szCs w:val="20"/>
          <w:lang w:val="en-US"/>
        </w:rPr>
        <w:t xml:space="preserve"> </w:t>
      </w:r>
      <w:r w:rsidRPr="00946952">
        <w:rPr>
          <w:rFonts w:ascii="Arial" w:hAnsi="Arial" w:cs="Arial"/>
          <w:sz w:val="20"/>
          <w:szCs w:val="20"/>
          <w:lang w:val="en-US"/>
        </w:rPr>
        <w:t>at</w:t>
      </w:r>
      <w:r>
        <w:rPr>
          <w:rFonts w:ascii="Arial" w:hAnsi="Arial" w:cs="Arial"/>
          <w:sz w:val="20"/>
          <w:szCs w:val="20"/>
          <w:lang w:val="en-US"/>
        </w:rPr>
        <w:t xml:space="preserve"> </w:t>
      </w:r>
      <w:r w:rsidRPr="00946952">
        <w:rPr>
          <w:rFonts w:ascii="Arial" w:hAnsi="Arial" w:cs="Arial"/>
          <w:sz w:val="20"/>
          <w:szCs w:val="20"/>
          <w:lang w:val="en-US"/>
        </w:rPr>
        <w:t>all</w:t>
      </w:r>
      <w:r>
        <w:rPr>
          <w:rFonts w:ascii="Arial" w:hAnsi="Arial" w:cs="Arial"/>
          <w:sz w:val="20"/>
          <w:szCs w:val="20"/>
          <w:lang w:val="en-US"/>
        </w:rPr>
        <w:t xml:space="preserve"> </w:t>
      </w:r>
      <w:r w:rsidRPr="00946952">
        <w:rPr>
          <w:rFonts w:ascii="Arial" w:hAnsi="Arial" w:cs="Arial"/>
          <w:sz w:val="20"/>
          <w:szCs w:val="20"/>
          <w:lang w:val="en-US"/>
        </w:rPr>
        <w:t>levels</w:t>
      </w:r>
      <w:r>
        <w:rPr>
          <w:rFonts w:ascii="Arial" w:hAnsi="Arial" w:cs="Arial"/>
          <w:sz w:val="20"/>
          <w:szCs w:val="20"/>
          <w:lang w:val="en-US"/>
        </w:rPr>
        <w:t xml:space="preserve"> </w:t>
      </w:r>
      <w:r w:rsidRPr="00844DB8">
        <w:rPr>
          <w:rFonts w:ascii="Arial" w:hAnsi="Arial" w:cs="Arial"/>
          <w:b/>
          <w:color w:val="C00000"/>
          <w:sz w:val="20"/>
          <w:szCs w:val="20"/>
          <w:lang w:val="en-US"/>
        </w:rPr>
        <w:t>through comprehensive information management systems</w:t>
      </w:r>
      <w:r w:rsidRPr="00946952">
        <w:rPr>
          <w:rFonts w:ascii="Arial" w:hAnsi="Arial" w:cs="Arial"/>
          <w:sz w:val="20"/>
          <w:szCs w:val="20"/>
          <w:lang w:val="en-US"/>
        </w:rPr>
        <w:t>,</w:t>
      </w:r>
      <w:r>
        <w:rPr>
          <w:rFonts w:ascii="Arial" w:hAnsi="Arial" w:cs="Arial"/>
          <w:sz w:val="20"/>
          <w:szCs w:val="20"/>
          <w:lang w:val="en-US"/>
        </w:rPr>
        <w:t xml:space="preserve"> </w:t>
      </w:r>
      <w:r w:rsidRPr="00946952">
        <w:rPr>
          <w:rFonts w:ascii="Arial" w:hAnsi="Arial" w:cs="Arial"/>
          <w:sz w:val="20"/>
          <w:szCs w:val="20"/>
          <w:lang w:val="en-US"/>
        </w:rPr>
        <w:t>taking</w:t>
      </w:r>
      <w:r>
        <w:rPr>
          <w:rFonts w:ascii="Arial" w:hAnsi="Arial" w:cs="Arial"/>
          <w:sz w:val="20"/>
          <w:szCs w:val="20"/>
          <w:lang w:val="en-US"/>
        </w:rPr>
        <w:t xml:space="preserve"> </w:t>
      </w:r>
      <w:r w:rsidRPr="00946952">
        <w:rPr>
          <w:rFonts w:ascii="Arial" w:hAnsi="Arial" w:cs="Arial"/>
          <w:sz w:val="20"/>
          <w:szCs w:val="20"/>
          <w:lang w:val="en-US"/>
        </w:rPr>
        <w:t>into</w:t>
      </w:r>
      <w:r>
        <w:rPr>
          <w:rFonts w:ascii="Arial" w:hAnsi="Arial" w:cs="Arial"/>
          <w:sz w:val="20"/>
          <w:szCs w:val="20"/>
          <w:lang w:val="en-US"/>
        </w:rPr>
        <w:t xml:space="preserve"> </w:t>
      </w:r>
      <w:r w:rsidRPr="00946952">
        <w:rPr>
          <w:rFonts w:ascii="Arial" w:hAnsi="Arial" w:cs="Arial"/>
          <w:sz w:val="20"/>
          <w:szCs w:val="20"/>
          <w:lang w:val="en-US"/>
        </w:rPr>
        <w:t>account</w:t>
      </w:r>
      <w:r>
        <w:rPr>
          <w:rFonts w:ascii="Arial" w:hAnsi="Arial" w:cs="Arial"/>
          <w:sz w:val="20"/>
          <w:szCs w:val="20"/>
          <w:lang w:val="en-US"/>
        </w:rPr>
        <w:t xml:space="preserve"> </w:t>
      </w:r>
      <w:r w:rsidRPr="00946952">
        <w:rPr>
          <w:rFonts w:ascii="Arial" w:hAnsi="Arial" w:cs="Arial"/>
          <w:sz w:val="20"/>
          <w:szCs w:val="20"/>
          <w:lang w:val="en-US"/>
        </w:rPr>
        <w:t>the</w:t>
      </w:r>
      <w:r>
        <w:rPr>
          <w:rFonts w:ascii="Arial" w:hAnsi="Arial" w:cs="Arial"/>
          <w:sz w:val="20"/>
          <w:szCs w:val="20"/>
          <w:lang w:val="en-US"/>
        </w:rPr>
        <w:t xml:space="preserve"> </w:t>
      </w:r>
      <w:r w:rsidRPr="00946952">
        <w:rPr>
          <w:rFonts w:ascii="Arial" w:hAnsi="Arial" w:cs="Arial"/>
          <w:sz w:val="20"/>
          <w:szCs w:val="20"/>
          <w:lang w:val="en-US"/>
        </w:rPr>
        <w:t>needs</w:t>
      </w:r>
      <w:r>
        <w:rPr>
          <w:rFonts w:ascii="Arial" w:hAnsi="Arial" w:cs="Arial"/>
          <w:sz w:val="20"/>
          <w:szCs w:val="20"/>
          <w:lang w:val="en-US"/>
        </w:rPr>
        <w:t xml:space="preserve"> </w:t>
      </w:r>
      <w:r w:rsidRPr="00946952">
        <w:rPr>
          <w:rFonts w:ascii="Arial" w:hAnsi="Arial" w:cs="Arial"/>
          <w:sz w:val="20"/>
          <w:szCs w:val="20"/>
          <w:lang w:val="en-US"/>
        </w:rPr>
        <w:t>of</w:t>
      </w:r>
      <w:r>
        <w:rPr>
          <w:rFonts w:ascii="Arial" w:hAnsi="Arial" w:cs="Arial"/>
          <w:sz w:val="20"/>
          <w:szCs w:val="20"/>
          <w:lang w:val="en-US"/>
        </w:rPr>
        <w:t xml:space="preserve"> </w:t>
      </w:r>
      <w:r w:rsidRPr="00946952">
        <w:rPr>
          <w:rFonts w:ascii="Arial" w:hAnsi="Arial" w:cs="Arial"/>
          <w:sz w:val="20"/>
          <w:szCs w:val="20"/>
          <w:lang w:val="en-US"/>
        </w:rPr>
        <w:t>different</w:t>
      </w:r>
      <w:r>
        <w:rPr>
          <w:rFonts w:ascii="Arial" w:hAnsi="Arial" w:cs="Arial"/>
          <w:sz w:val="20"/>
          <w:szCs w:val="20"/>
          <w:lang w:val="en-US"/>
        </w:rPr>
        <w:t xml:space="preserve"> </w:t>
      </w:r>
      <w:r w:rsidRPr="00946952">
        <w:rPr>
          <w:rFonts w:ascii="Arial" w:hAnsi="Arial" w:cs="Arial"/>
          <w:sz w:val="20"/>
          <w:szCs w:val="20"/>
          <w:lang w:val="en-US"/>
        </w:rPr>
        <w:t>categories</w:t>
      </w:r>
      <w:r>
        <w:rPr>
          <w:rFonts w:ascii="Arial" w:hAnsi="Arial" w:cs="Arial"/>
          <w:sz w:val="20"/>
          <w:szCs w:val="20"/>
          <w:lang w:val="en-US"/>
        </w:rPr>
        <w:t xml:space="preserve"> </w:t>
      </w:r>
      <w:r w:rsidRPr="00946952">
        <w:rPr>
          <w:rFonts w:ascii="Arial" w:hAnsi="Arial" w:cs="Arial"/>
          <w:sz w:val="20"/>
          <w:szCs w:val="20"/>
          <w:lang w:val="en-US"/>
        </w:rPr>
        <w:t>of</w:t>
      </w:r>
      <w:r>
        <w:rPr>
          <w:rFonts w:ascii="Arial" w:hAnsi="Arial" w:cs="Arial"/>
          <w:sz w:val="20"/>
          <w:szCs w:val="20"/>
          <w:lang w:val="en-US"/>
        </w:rPr>
        <w:t xml:space="preserve"> </w:t>
      </w:r>
      <w:r w:rsidRPr="00946952">
        <w:rPr>
          <w:rFonts w:ascii="Arial" w:hAnsi="Arial" w:cs="Arial"/>
          <w:sz w:val="20"/>
          <w:szCs w:val="20"/>
          <w:lang w:val="en-US"/>
        </w:rPr>
        <w:t>users.</w:t>
      </w:r>
    </w:p>
    <w:p w:rsidR="00844DB8" w:rsidRDefault="00844DB8" w:rsidP="00844DB8">
      <w:pPr>
        <w:autoSpaceDE w:val="0"/>
        <w:autoSpaceDN w:val="0"/>
        <w:adjustRightInd w:val="0"/>
        <w:rPr>
          <w:rFonts w:ascii="Arial" w:hAnsi="Arial" w:cs="Arial"/>
          <w:sz w:val="20"/>
          <w:szCs w:val="20"/>
          <w:lang w:val="en-US"/>
        </w:rPr>
      </w:pPr>
      <w:r w:rsidRPr="00946952">
        <w:rPr>
          <w:rFonts w:ascii="Arial" w:hAnsi="Arial" w:cs="Arial"/>
          <w:sz w:val="20"/>
          <w:szCs w:val="20"/>
          <w:lang w:val="en-US"/>
        </w:rPr>
        <w:t>f)</w:t>
      </w:r>
      <w:r>
        <w:rPr>
          <w:rFonts w:ascii="Arial" w:hAnsi="Arial" w:cs="Arial"/>
          <w:sz w:val="20"/>
          <w:szCs w:val="20"/>
          <w:lang w:val="en-US"/>
        </w:rPr>
        <w:t xml:space="preserve"> </w:t>
      </w:r>
      <w:r w:rsidRPr="00946952">
        <w:rPr>
          <w:rFonts w:ascii="Arial" w:hAnsi="Arial" w:cs="Arial"/>
          <w:sz w:val="20"/>
          <w:szCs w:val="20"/>
          <w:lang w:val="en-US"/>
        </w:rPr>
        <w:t>Strengthen</w:t>
      </w:r>
      <w:r>
        <w:rPr>
          <w:rFonts w:ascii="Arial" w:hAnsi="Arial" w:cs="Arial"/>
          <w:sz w:val="20"/>
          <w:szCs w:val="20"/>
          <w:lang w:val="en-US"/>
        </w:rPr>
        <w:t xml:space="preserve"> </w:t>
      </w:r>
      <w:r w:rsidRPr="00946952">
        <w:rPr>
          <w:rFonts w:ascii="Arial" w:hAnsi="Arial" w:cs="Arial"/>
          <w:sz w:val="20"/>
          <w:szCs w:val="20"/>
          <w:lang w:val="en-US"/>
        </w:rPr>
        <w:t>networks</w:t>
      </w:r>
      <w:r>
        <w:rPr>
          <w:rFonts w:ascii="Arial" w:hAnsi="Arial" w:cs="Arial"/>
          <w:sz w:val="20"/>
          <w:szCs w:val="20"/>
          <w:lang w:val="en-US"/>
        </w:rPr>
        <w:t xml:space="preserve"> </w:t>
      </w:r>
      <w:r w:rsidRPr="00946952">
        <w:rPr>
          <w:rFonts w:ascii="Arial" w:hAnsi="Arial" w:cs="Arial"/>
          <w:sz w:val="20"/>
          <w:szCs w:val="20"/>
          <w:lang w:val="en-US"/>
        </w:rPr>
        <w:t>among</w:t>
      </w:r>
      <w:r>
        <w:rPr>
          <w:rFonts w:ascii="Arial" w:hAnsi="Arial" w:cs="Arial"/>
          <w:sz w:val="20"/>
          <w:szCs w:val="20"/>
          <w:lang w:val="en-US"/>
        </w:rPr>
        <w:t xml:space="preserve"> </w:t>
      </w:r>
      <w:r w:rsidRPr="00946952">
        <w:rPr>
          <w:rFonts w:ascii="Arial" w:hAnsi="Arial" w:cs="Arial"/>
          <w:sz w:val="20"/>
          <w:szCs w:val="20"/>
          <w:lang w:val="en-US"/>
        </w:rPr>
        <w:t>disaster</w:t>
      </w:r>
      <w:r>
        <w:rPr>
          <w:rFonts w:ascii="Arial" w:hAnsi="Arial" w:cs="Arial"/>
          <w:sz w:val="20"/>
          <w:szCs w:val="20"/>
          <w:lang w:val="en-US"/>
        </w:rPr>
        <w:t xml:space="preserve"> </w:t>
      </w:r>
      <w:r w:rsidRPr="00946952">
        <w:rPr>
          <w:rFonts w:ascii="Arial" w:hAnsi="Arial" w:cs="Arial"/>
          <w:sz w:val="20"/>
          <w:szCs w:val="20"/>
          <w:lang w:val="en-US"/>
        </w:rPr>
        <w:t>experts,</w:t>
      </w:r>
      <w:r>
        <w:rPr>
          <w:rFonts w:ascii="Arial" w:hAnsi="Arial" w:cs="Arial"/>
          <w:sz w:val="20"/>
          <w:szCs w:val="20"/>
          <w:lang w:val="en-US"/>
        </w:rPr>
        <w:t xml:space="preserve"> </w:t>
      </w:r>
      <w:r w:rsidRPr="00946952">
        <w:rPr>
          <w:rFonts w:ascii="Arial" w:hAnsi="Arial" w:cs="Arial"/>
          <w:sz w:val="20"/>
          <w:szCs w:val="20"/>
          <w:lang w:val="en-US"/>
        </w:rPr>
        <w:t>managers</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planners</w:t>
      </w:r>
      <w:r>
        <w:rPr>
          <w:rFonts w:ascii="Arial" w:hAnsi="Arial" w:cs="Arial"/>
          <w:sz w:val="20"/>
          <w:szCs w:val="20"/>
          <w:lang w:val="en-US"/>
        </w:rPr>
        <w:t xml:space="preserve"> </w:t>
      </w:r>
      <w:r w:rsidRPr="00946952">
        <w:rPr>
          <w:rFonts w:ascii="Arial" w:hAnsi="Arial" w:cs="Arial"/>
          <w:sz w:val="20"/>
          <w:szCs w:val="20"/>
          <w:lang w:val="en-US"/>
        </w:rPr>
        <w:t>across</w:t>
      </w:r>
      <w:r>
        <w:rPr>
          <w:rFonts w:ascii="Arial" w:hAnsi="Arial" w:cs="Arial"/>
          <w:sz w:val="20"/>
          <w:szCs w:val="20"/>
          <w:lang w:val="en-US"/>
        </w:rPr>
        <w:t xml:space="preserve"> </w:t>
      </w:r>
      <w:r w:rsidRPr="00946952">
        <w:rPr>
          <w:rFonts w:ascii="Arial" w:hAnsi="Arial" w:cs="Arial"/>
          <w:sz w:val="20"/>
          <w:szCs w:val="20"/>
          <w:lang w:val="en-US"/>
        </w:rPr>
        <w:t>sectors</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between</w:t>
      </w:r>
      <w:r>
        <w:rPr>
          <w:rFonts w:ascii="Arial" w:hAnsi="Arial" w:cs="Arial"/>
          <w:sz w:val="20"/>
          <w:szCs w:val="20"/>
          <w:lang w:val="en-US"/>
        </w:rPr>
        <w:t xml:space="preserve"> </w:t>
      </w:r>
      <w:r w:rsidRPr="00946952">
        <w:rPr>
          <w:rFonts w:ascii="Arial" w:hAnsi="Arial" w:cs="Arial"/>
          <w:sz w:val="20"/>
          <w:szCs w:val="20"/>
          <w:lang w:val="en-US"/>
        </w:rPr>
        <w:t>regions,</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create</w:t>
      </w:r>
      <w:r>
        <w:rPr>
          <w:rFonts w:ascii="Arial" w:hAnsi="Arial" w:cs="Arial"/>
          <w:sz w:val="20"/>
          <w:szCs w:val="20"/>
          <w:lang w:val="en-US"/>
        </w:rPr>
        <w:t xml:space="preserve"> </w:t>
      </w:r>
      <w:r w:rsidRPr="00946952">
        <w:rPr>
          <w:rFonts w:ascii="Arial" w:hAnsi="Arial" w:cs="Arial"/>
          <w:sz w:val="20"/>
          <w:szCs w:val="20"/>
          <w:lang w:val="en-US"/>
        </w:rPr>
        <w:t>or</w:t>
      </w:r>
      <w:r>
        <w:rPr>
          <w:rFonts w:ascii="Arial" w:hAnsi="Arial" w:cs="Arial"/>
          <w:sz w:val="20"/>
          <w:szCs w:val="20"/>
          <w:lang w:val="en-US"/>
        </w:rPr>
        <w:t xml:space="preserve"> </w:t>
      </w:r>
      <w:r w:rsidRPr="00946952">
        <w:rPr>
          <w:rFonts w:ascii="Arial" w:hAnsi="Arial" w:cs="Arial"/>
          <w:sz w:val="20"/>
          <w:szCs w:val="20"/>
          <w:lang w:val="en-US"/>
        </w:rPr>
        <w:t>strengthen</w:t>
      </w:r>
      <w:r>
        <w:rPr>
          <w:rFonts w:ascii="Arial" w:hAnsi="Arial" w:cs="Arial"/>
          <w:sz w:val="20"/>
          <w:szCs w:val="20"/>
          <w:lang w:val="en-US"/>
        </w:rPr>
        <w:t xml:space="preserve"> </w:t>
      </w:r>
      <w:r w:rsidRPr="00946952">
        <w:rPr>
          <w:rFonts w:ascii="Arial" w:hAnsi="Arial" w:cs="Arial"/>
          <w:sz w:val="20"/>
          <w:szCs w:val="20"/>
          <w:lang w:val="en-US"/>
        </w:rPr>
        <w:t>procedures</w:t>
      </w:r>
      <w:r>
        <w:rPr>
          <w:rFonts w:ascii="Arial" w:hAnsi="Arial" w:cs="Arial"/>
          <w:sz w:val="20"/>
          <w:szCs w:val="20"/>
          <w:lang w:val="en-US"/>
        </w:rPr>
        <w:t xml:space="preserve"> </w:t>
      </w:r>
      <w:r w:rsidRPr="00946952">
        <w:rPr>
          <w:rFonts w:ascii="Arial" w:hAnsi="Arial" w:cs="Arial"/>
          <w:sz w:val="20"/>
          <w:szCs w:val="20"/>
          <w:lang w:val="en-US"/>
        </w:rPr>
        <w:t>for</w:t>
      </w:r>
      <w:r>
        <w:rPr>
          <w:rFonts w:ascii="Arial" w:hAnsi="Arial" w:cs="Arial"/>
          <w:sz w:val="20"/>
          <w:szCs w:val="20"/>
          <w:lang w:val="en-US"/>
        </w:rPr>
        <w:t xml:space="preserve"> </w:t>
      </w:r>
      <w:r w:rsidRPr="00946952">
        <w:rPr>
          <w:rFonts w:ascii="Arial" w:hAnsi="Arial" w:cs="Arial"/>
          <w:sz w:val="20"/>
          <w:szCs w:val="20"/>
          <w:lang w:val="en-US"/>
        </w:rPr>
        <w:t>using</w:t>
      </w:r>
      <w:r>
        <w:rPr>
          <w:rFonts w:ascii="Arial" w:hAnsi="Arial" w:cs="Arial"/>
          <w:sz w:val="20"/>
          <w:szCs w:val="20"/>
          <w:lang w:val="en-US"/>
        </w:rPr>
        <w:t xml:space="preserve"> </w:t>
      </w:r>
      <w:r w:rsidRPr="00946952">
        <w:rPr>
          <w:rFonts w:ascii="Arial" w:hAnsi="Arial" w:cs="Arial"/>
          <w:sz w:val="20"/>
          <w:szCs w:val="20"/>
          <w:lang w:val="en-US"/>
        </w:rPr>
        <w:t>available</w:t>
      </w:r>
      <w:r>
        <w:rPr>
          <w:rFonts w:ascii="Arial" w:hAnsi="Arial" w:cs="Arial"/>
          <w:sz w:val="20"/>
          <w:szCs w:val="20"/>
          <w:lang w:val="en-US"/>
        </w:rPr>
        <w:t xml:space="preserve"> </w:t>
      </w:r>
      <w:r w:rsidRPr="00946952">
        <w:rPr>
          <w:rFonts w:ascii="Arial" w:hAnsi="Arial" w:cs="Arial"/>
          <w:sz w:val="20"/>
          <w:szCs w:val="20"/>
          <w:lang w:val="en-US"/>
        </w:rPr>
        <w:t>expertise</w:t>
      </w:r>
      <w:r>
        <w:rPr>
          <w:rFonts w:ascii="Arial" w:hAnsi="Arial" w:cs="Arial"/>
          <w:sz w:val="20"/>
          <w:szCs w:val="20"/>
          <w:lang w:val="en-US"/>
        </w:rPr>
        <w:t xml:space="preserve"> </w:t>
      </w:r>
      <w:r w:rsidRPr="00946952">
        <w:rPr>
          <w:rFonts w:ascii="Arial" w:hAnsi="Arial" w:cs="Arial"/>
          <w:sz w:val="20"/>
          <w:szCs w:val="20"/>
          <w:lang w:val="en-US"/>
        </w:rPr>
        <w:t>when</w:t>
      </w:r>
      <w:r>
        <w:rPr>
          <w:rFonts w:ascii="Arial" w:hAnsi="Arial" w:cs="Arial"/>
          <w:sz w:val="20"/>
          <w:szCs w:val="20"/>
          <w:lang w:val="en-US"/>
        </w:rPr>
        <w:t xml:space="preserve"> </w:t>
      </w:r>
      <w:r w:rsidRPr="00946952">
        <w:rPr>
          <w:rFonts w:ascii="Arial" w:hAnsi="Arial" w:cs="Arial"/>
          <w:sz w:val="20"/>
          <w:szCs w:val="20"/>
          <w:lang w:val="en-US"/>
        </w:rPr>
        <w:t>agencies</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other</w:t>
      </w:r>
      <w:r>
        <w:rPr>
          <w:rFonts w:ascii="Arial" w:hAnsi="Arial" w:cs="Arial"/>
          <w:sz w:val="20"/>
          <w:szCs w:val="20"/>
          <w:lang w:val="en-US"/>
        </w:rPr>
        <w:t xml:space="preserve"> </w:t>
      </w:r>
      <w:r w:rsidRPr="00946952">
        <w:rPr>
          <w:rFonts w:ascii="Arial" w:hAnsi="Arial" w:cs="Arial"/>
          <w:sz w:val="20"/>
          <w:szCs w:val="20"/>
          <w:lang w:val="en-US"/>
        </w:rPr>
        <w:t>important</w:t>
      </w:r>
      <w:r>
        <w:rPr>
          <w:rFonts w:ascii="Arial" w:hAnsi="Arial" w:cs="Arial"/>
          <w:sz w:val="20"/>
          <w:szCs w:val="20"/>
          <w:lang w:val="en-US"/>
        </w:rPr>
        <w:t xml:space="preserve"> </w:t>
      </w:r>
      <w:r w:rsidRPr="00946952">
        <w:rPr>
          <w:rFonts w:ascii="Arial" w:hAnsi="Arial" w:cs="Arial"/>
          <w:sz w:val="20"/>
          <w:szCs w:val="20"/>
          <w:lang w:val="en-US"/>
        </w:rPr>
        <w:t>actors</w:t>
      </w:r>
      <w:r>
        <w:rPr>
          <w:rFonts w:ascii="Arial" w:hAnsi="Arial" w:cs="Arial"/>
          <w:sz w:val="20"/>
          <w:szCs w:val="20"/>
          <w:lang w:val="en-US"/>
        </w:rPr>
        <w:t xml:space="preserve"> </w:t>
      </w:r>
      <w:r w:rsidRPr="00946952">
        <w:rPr>
          <w:rFonts w:ascii="Arial" w:hAnsi="Arial" w:cs="Arial"/>
          <w:sz w:val="20"/>
          <w:szCs w:val="20"/>
          <w:lang w:val="en-US"/>
        </w:rPr>
        <w:t>develop</w:t>
      </w:r>
      <w:r>
        <w:rPr>
          <w:rFonts w:ascii="Arial" w:hAnsi="Arial" w:cs="Arial"/>
          <w:sz w:val="20"/>
          <w:szCs w:val="20"/>
          <w:lang w:val="en-US"/>
        </w:rPr>
        <w:t xml:space="preserve"> </w:t>
      </w:r>
      <w:r w:rsidRPr="00946952">
        <w:rPr>
          <w:rFonts w:ascii="Arial" w:hAnsi="Arial" w:cs="Arial"/>
          <w:sz w:val="20"/>
          <w:szCs w:val="20"/>
          <w:lang w:val="en-US"/>
        </w:rPr>
        <w:t>local</w:t>
      </w:r>
      <w:r>
        <w:rPr>
          <w:rFonts w:ascii="Arial" w:hAnsi="Arial" w:cs="Arial"/>
          <w:sz w:val="20"/>
          <w:szCs w:val="20"/>
          <w:lang w:val="en-US"/>
        </w:rPr>
        <w:t xml:space="preserve">, </w:t>
      </w:r>
      <w:r w:rsidRPr="00844DB8">
        <w:rPr>
          <w:rFonts w:ascii="Arial" w:hAnsi="Arial" w:cs="Arial"/>
          <w:b/>
          <w:color w:val="C00000"/>
          <w:sz w:val="20"/>
          <w:szCs w:val="20"/>
          <w:lang w:val="en-US"/>
        </w:rPr>
        <w:t>national and regional</w:t>
      </w:r>
      <w:r w:rsidRPr="00844DB8">
        <w:rPr>
          <w:rFonts w:ascii="Arial" w:hAnsi="Arial" w:cs="Arial"/>
          <w:color w:val="C00000"/>
          <w:sz w:val="20"/>
          <w:szCs w:val="20"/>
          <w:lang w:val="en-US"/>
        </w:rPr>
        <w:t xml:space="preserve"> </w:t>
      </w:r>
      <w:r w:rsidRPr="00946952">
        <w:rPr>
          <w:rFonts w:ascii="Arial" w:hAnsi="Arial" w:cs="Arial"/>
          <w:sz w:val="20"/>
          <w:szCs w:val="20"/>
          <w:lang w:val="en-US"/>
        </w:rPr>
        <w:t>risk</w:t>
      </w:r>
      <w:r>
        <w:rPr>
          <w:rFonts w:ascii="Arial" w:hAnsi="Arial" w:cs="Arial"/>
          <w:sz w:val="20"/>
          <w:szCs w:val="20"/>
          <w:lang w:val="en-US"/>
        </w:rPr>
        <w:t xml:space="preserve"> </w:t>
      </w:r>
      <w:r w:rsidRPr="00946952">
        <w:rPr>
          <w:rFonts w:ascii="Arial" w:hAnsi="Arial" w:cs="Arial"/>
          <w:sz w:val="20"/>
          <w:szCs w:val="20"/>
          <w:lang w:val="en-US"/>
        </w:rPr>
        <w:t>reduction</w:t>
      </w:r>
      <w:r>
        <w:rPr>
          <w:rFonts w:ascii="Arial" w:hAnsi="Arial" w:cs="Arial"/>
          <w:sz w:val="20"/>
          <w:szCs w:val="20"/>
          <w:lang w:val="en-US"/>
        </w:rPr>
        <w:t xml:space="preserve"> </w:t>
      </w:r>
      <w:r w:rsidRPr="00946952">
        <w:rPr>
          <w:rFonts w:ascii="Arial" w:hAnsi="Arial" w:cs="Arial"/>
          <w:sz w:val="20"/>
          <w:szCs w:val="20"/>
          <w:lang w:val="en-US"/>
        </w:rPr>
        <w:t>plans.</w:t>
      </w:r>
    </w:p>
    <w:p w:rsidR="00844DB8" w:rsidRPr="00844DB8" w:rsidRDefault="00844DB8" w:rsidP="00844DB8">
      <w:pPr>
        <w:autoSpaceDE w:val="0"/>
        <w:autoSpaceDN w:val="0"/>
        <w:adjustRightInd w:val="0"/>
        <w:rPr>
          <w:rFonts w:ascii="Arial" w:hAnsi="Arial" w:cs="Arial"/>
          <w:b/>
          <w:color w:val="C00000"/>
          <w:sz w:val="20"/>
          <w:szCs w:val="20"/>
          <w:lang w:val="en-US"/>
        </w:rPr>
      </w:pPr>
      <w:r w:rsidRPr="00946952">
        <w:rPr>
          <w:rFonts w:ascii="Arial" w:hAnsi="Arial" w:cs="Arial"/>
          <w:sz w:val="20"/>
          <w:szCs w:val="20"/>
          <w:lang w:val="en-US"/>
        </w:rPr>
        <w:t>h)</w:t>
      </w:r>
      <w:r>
        <w:rPr>
          <w:rFonts w:ascii="Arial" w:hAnsi="Arial" w:cs="Arial"/>
          <w:sz w:val="20"/>
          <w:szCs w:val="20"/>
          <w:lang w:val="en-US"/>
        </w:rPr>
        <w:t xml:space="preserve"> </w:t>
      </w:r>
      <w:r w:rsidRPr="00946952">
        <w:rPr>
          <w:rFonts w:ascii="Arial" w:hAnsi="Arial" w:cs="Arial"/>
          <w:sz w:val="20"/>
          <w:szCs w:val="20"/>
          <w:lang w:val="en-US"/>
        </w:rPr>
        <w:t>Promote</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improve</w:t>
      </w:r>
      <w:r>
        <w:rPr>
          <w:rFonts w:ascii="Arial" w:hAnsi="Arial" w:cs="Arial"/>
          <w:sz w:val="20"/>
          <w:szCs w:val="20"/>
          <w:lang w:val="en-US"/>
        </w:rPr>
        <w:t xml:space="preserve"> </w:t>
      </w:r>
      <w:r w:rsidRPr="00946952">
        <w:rPr>
          <w:rFonts w:ascii="Arial" w:hAnsi="Arial" w:cs="Arial"/>
          <w:sz w:val="20"/>
          <w:szCs w:val="20"/>
          <w:lang w:val="en-US"/>
        </w:rPr>
        <w:t>dialogue</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cooperation</w:t>
      </w:r>
      <w:r>
        <w:rPr>
          <w:rFonts w:ascii="Arial" w:hAnsi="Arial" w:cs="Arial"/>
          <w:sz w:val="20"/>
          <w:szCs w:val="20"/>
          <w:lang w:val="en-US"/>
        </w:rPr>
        <w:t xml:space="preserve"> </w:t>
      </w:r>
      <w:r w:rsidRPr="00946952">
        <w:rPr>
          <w:rFonts w:ascii="Arial" w:hAnsi="Arial" w:cs="Arial"/>
          <w:sz w:val="20"/>
          <w:szCs w:val="20"/>
          <w:lang w:val="en-US"/>
        </w:rPr>
        <w:t>among</w:t>
      </w:r>
      <w:r>
        <w:rPr>
          <w:rFonts w:ascii="Arial" w:hAnsi="Arial" w:cs="Arial"/>
          <w:sz w:val="20"/>
          <w:szCs w:val="20"/>
          <w:lang w:val="en-US"/>
        </w:rPr>
        <w:t xml:space="preserve"> </w:t>
      </w:r>
      <w:r w:rsidRPr="00946952">
        <w:rPr>
          <w:rFonts w:ascii="Arial" w:hAnsi="Arial" w:cs="Arial"/>
          <w:sz w:val="20"/>
          <w:szCs w:val="20"/>
          <w:lang w:val="en-US"/>
        </w:rPr>
        <w:t>scientific</w:t>
      </w:r>
      <w:r>
        <w:rPr>
          <w:rFonts w:ascii="Arial" w:hAnsi="Arial" w:cs="Arial"/>
          <w:sz w:val="20"/>
          <w:szCs w:val="20"/>
          <w:lang w:val="en-US"/>
        </w:rPr>
        <w:t xml:space="preserve"> </w:t>
      </w:r>
      <w:r w:rsidRPr="00946952">
        <w:rPr>
          <w:rFonts w:ascii="Arial" w:hAnsi="Arial" w:cs="Arial"/>
          <w:sz w:val="20"/>
          <w:szCs w:val="20"/>
          <w:lang w:val="en-US"/>
        </w:rPr>
        <w:t>communities,</w:t>
      </w:r>
      <w:r>
        <w:rPr>
          <w:rFonts w:ascii="Arial" w:hAnsi="Arial" w:cs="Arial"/>
          <w:sz w:val="20"/>
          <w:szCs w:val="20"/>
          <w:lang w:val="en-US"/>
        </w:rPr>
        <w:t xml:space="preserve"> </w:t>
      </w:r>
      <w:r w:rsidRPr="00946952">
        <w:rPr>
          <w:rFonts w:ascii="Arial" w:hAnsi="Arial" w:cs="Arial"/>
          <w:sz w:val="20"/>
          <w:szCs w:val="20"/>
          <w:lang w:val="en-US"/>
        </w:rPr>
        <w:t>including</w:t>
      </w:r>
      <w:r>
        <w:rPr>
          <w:rFonts w:ascii="Arial" w:hAnsi="Arial" w:cs="Arial"/>
          <w:sz w:val="20"/>
          <w:szCs w:val="20"/>
          <w:lang w:val="en-US"/>
        </w:rPr>
        <w:t xml:space="preserve"> </w:t>
      </w:r>
      <w:r w:rsidRPr="00946952">
        <w:rPr>
          <w:rFonts w:ascii="Arial" w:hAnsi="Arial" w:cs="Arial"/>
          <w:sz w:val="20"/>
          <w:szCs w:val="20"/>
          <w:lang w:val="en-US"/>
        </w:rPr>
        <w:t>social</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economic</w:t>
      </w:r>
      <w:r>
        <w:rPr>
          <w:rFonts w:ascii="Arial" w:hAnsi="Arial" w:cs="Arial"/>
          <w:sz w:val="20"/>
          <w:szCs w:val="20"/>
          <w:lang w:val="en-US"/>
        </w:rPr>
        <w:t xml:space="preserve"> </w:t>
      </w:r>
      <w:r w:rsidRPr="00946952">
        <w:rPr>
          <w:rFonts w:ascii="Arial" w:hAnsi="Arial" w:cs="Arial"/>
          <w:sz w:val="20"/>
          <w:szCs w:val="20"/>
          <w:lang w:val="en-US"/>
        </w:rPr>
        <w:t>sciences,</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practitioners</w:t>
      </w:r>
      <w:r>
        <w:rPr>
          <w:rFonts w:ascii="Arial" w:hAnsi="Arial" w:cs="Arial"/>
          <w:sz w:val="20"/>
          <w:szCs w:val="20"/>
          <w:lang w:val="en-US"/>
        </w:rPr>
        <w:t xml:space="preserve"> </w:t>
      </w:r>
      <w:r w:rsidRPr="00946952">
        <w:rPr>
          <w:rFonts w:ascii="Arial" w:hAnsi="Arial" w:cs="Arial"/>
          <w:sz w:val="20"/>
          <w:szCs w:val="20"/>
          <w:lang w:val="en-US"/>
        </w:rPr>
        <w:t>working</w:t>
      </w:r>
      <w:r>
        <w:rPr>
          <w:rFonts w:ascii="Arial" w:hAnsi="Arial" w:cs="Arial"/>
          <w:sz w:val="20"/>
          <w:szCs w:val="20"/>
          <w:lang w:val="en-US"/>
        </w:rPr>
        <w:t xml:space="preserve"> </w:t>
      </w:r>
      <w:r w:rsidRPr="00946952">
        <w:rPr>
          <w:rFonts w:ascii="Arial" w:hAnsi="Arial" w:cs="Arial"/>
          <w:sz w:val="20"/>
          <w:szCs w:val="20"/>
          <w:lang w:val="en-US"/>
        </w:rPr>
        <w:t>on</w:t>
      </w:r>
      <w:r>
        <w:rPr>
          <w:rFonts w:ascii="Arial" w:hAnsi="Arial" w:cs="Arial"/>
          <w:sz w:val="20"/>
          <w:szCs w:val="20"/>
          <w:lang w:val="en-US"/>
        </w:rPr>
        <w:t xml:space="preserve"> </w:t>
      </w:r>
      <w:r w:rsidRPr="00946952">
        <w:rPr>
          <w:rFonts w:ascii="Arial" w:hAnsi="Arial" w:cs="Arial"/>
          <w:sz w:val="20"/>
          <w:szCs w:val="20"/>
          <w:lang w:val="en-US"/>
        </w:rPr>
        <w:t>disaster</w:t>
      </w:r>
      <w:r>
        <w:rPr>
          <w:rFonts w:ascii="Arial" w:hAnsi="Arial" w:cs="Arial"/>
          <w:sz w:val="20"/>
          <w:szCs w:val="20"/>
          <w:lang w:val="en-US"/>
        </w:rPr>
        <w:t xml:space="preserve"> </w:t>
      </w:r>
      <w:r w:rsidRPr="00946952">
        <w:rPr>
          <w:rFonts w:ascii="Arial" w:hAnsi="Arial" w:cs="Arial"/>
          <w:sz w:val="20"/>
          <w:szCs w:val="20"/>
          <w:lang w:val="en-US"/>
        </w:rPr>
        <w:t>risk</w:t>
      </w:r>
      <w:r>
        <w:rPr>
          <w:rFonts w:ascii="Arial" w:hAnsi="Arial" w:cs="Arial"/>
          <w:sz w:val="20"/>
          <w:szCs w:val="20"/>
          <w:lang w:val="en-US"/>
        </w:rPr>
        <w:t xml:space="preserve"> management, </w:t>
      </w:r>
      <w:r w:rsidRPr="00844DB8">
        <w:rPr>
          <w:rFonts w:ascii="Arial" w:hAnsi="Arial" w:cs="Arial"/>
          <w:b/>
          <w:color w:val="C00000"/>
          <w:sz w:val="20"/>
          <w:szCs w:val="20"/>
          <w:lang w:val="en-US"/>
        </w:rPr>
        <w:t xml:space="preserve">while enhancing research. </w:t>
      </w:r>
    </w:p>
    <w:p w:rsidR="00844DB8" w:rsidRPr="00946952" w:rsidRDefault="00844DB8" w:rsidP="00844DB8">
      <w:pPr>
        <w:autoSpaceDE w:val="0"/>
        <w:autoSpaceDN w:val="0"/>
        <w:adjustRightInd w:val="0"/>
        <w:rPr>
          <w:rFonts w:ascii="Arial" w:hAnsi="Arial" w:cs="Arial"/>
          <w:sz w:val="20"/>
          <w:szCs w:val="20"/>
          <w:lang w:val="en-US"/>
        </w:rPr>
      </w:pPr>
      <w:proofErr w:type="spellStart"/>
      <w:r w:rsidRPr="00946952">
        <w:rPr>
          <w:rFonts w:ascii="Arial" w:hAnsi="Arial" w:cs="Arial"/>
          <w:sz w:val="20"/>
          <w:szCs w:val="20"/>
          <w:lang w:val="en-US"/>
        </w:rPr>
        <w:t>i</w:t>
      </w:r>
      <w:proofErr w:type="spellEnd"/>
      <w:r w:rsidRPr="00946952">
        <w:rPr>
          <w:rFonts w:ascii="Arial" w:hAnsi="Arial" w:cs="Arial"/>
          <w:sz w:val="20"/>
          <w:szCs w:val="20"/>
          <w:lang w:val="en-US"/>
        </w:rPr>
        <w:t>)</w:t>
      </w:r>
      <w:r>
        <w:rPr>
          <w:rFonts w:ascii="Arial" w:hAnsi="Arial" w:cs="Arial"/>
          <w:sz w:val="20"/>
          <w:szCs w:val="20"/>
          <w:lang w:val="en-US"/>
        </w:rPr>
        <w:t xml:space="preserve"> </w:t>
      </w:r>
      <w:r w:rsidRPr="00946952">
        <w:rPr>
          <w:rFonts w:ascii="Arial" w:hAnsi="Arial" w:cs="Arial"/>
          <w:sz w:val="20"/>
          <w:szCs w:val="20"/>
          <w:lang w:val="en-US"/>
        </w:rPr>
        <w:t>Strengthen</w:t>
      </w:r>
      <w:r>
        <w:rPr>
          <w:rFonts w:ascii="Arial" w:hAnsi="Arial" w:cs="Arial"/>
          <w:sz w:val="20"/>
          <w:szCs w:val="20"/>
          <w:lang w:val="en-US"/>
        </w:rPr>
        <w:t xml:space="preserve"> </w:t>
      </w:r>
      <w:r w:rsidRPr="00946952">
        <w:rPr>
          <w:rFonts w:ascii="Arial" w:hAnsi="Arial" w:cs="Arial"/>
          <w:sz w:val="20"/>
          <w:szCs w:val="20"/>
          <w:lang w:val="en-US"/>
        </w:rPr>
        <w:t>the</w:t>
      </w:r>
      <w:r>
        <w:rPr>
          <w:rFonts w:ascii="Arial" w:hAnsi="Arial" w:cs="Arial"/>
          <w:sz w:val="20"/>
          <w:szCs w:val="20"/>
          <w:lang w:val="en-US"/>
        </w:rPr>
        <w:t xml:space="preserve"> </w:t>
      </w:r>
      <w:r w:rsidRPr="00946952">
        <w:rPr>
          <w:rFonts w:ascii="Arial" w:hAnsi="Arial" w:cs="Arial"/>
          <w:sz w:val="20"/>
          <w:szCs w:val="20"/>
          <w:lang w:val="en-US"/>
        </w:rPr>
        <w:t>technical</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scientific</w:t>
      </w:r>
      <w:r>
        <w:rPr>
          <w:rFonts w:ascii="Arial" w:hAnsi="Arial" w:cs="Arial"/>
          <w:sz w:val="20"/>
          <w:szCs w:val="20"/>
          <w:lang w:val="en-US"/>
        </w:rPr>
        <w:t xml:space="preserve"> </w:t>
      </w:r>
      <w:r w:rsidRPr="00946952">
        <w:rPr>
          <w:rFonts w:ascii="Arial" w:hAnsi="Arial" w:cs="Arial"/>
          <w:sz w:val="20"/>
          <w:szCs w:val="20"/>
          <w:lang w:val="en-US"/>
        </w:rPr>
        <w:t>capacity</w:t>
      </w:r>
      <w:r>
        <w:rPr>
          <w:rFonts w:ascii="Arial" w:hAnsi="Arial" w:cs="Arial"/>
          <w:sz w:val="20"/>
          <w:szCs w:val="20"/>
          <w:lang w:val="en-US"/>
        </w:rPr>
        <w:t xml:space="preserve"> </w:t>
      </w:r>
      <w:r w:rsidRPr="00946952">
        <w:rPr>
          <w:rFonts w:ascii="Arial" w:hAnsi="Arial" w:cs="Arial"/>
          <w:sz w:val="20"/>
          <w:szCs w:val="20"/>
          <w:lang w:val="en-US"/>
        </w:rPr>
        <w:t>to</w:t>
      </w:r>
      <w:r>
        <w:rPr>
          <w:rFonts w:ascii="Arial" w:hAnsi="Arial" w:cs="Arial"/>
          <w:sz w:val="20"/>
          <w:szCs w:val="20"/>
          <w:lang w:val="en-US"/>
        </w:rPr>
        <w:t xml:space="preserve"> </w:t>
      </w:r>
      <w:r w:rsidRPr="00946952">
        <w:rPr>
          <w:rFonts w:ascii="Arial" w:hAnsi="Arial" w:cs="Arial"/>
          <w:sz w:val="20"/>
          <w:szCs w:val="20"/>
          <w:lang w:val="en-US"/>
        </w:rPr>
        <w:t>develop</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apply</w:t>
      </w:r>
      <w:r>
        <w:rPr>
          <w:rFonts w:ascii="Arial" w:hAnsi="Arial" w:cs="Arial"/>
          <w:sz w:val="20"/>
          <w:szCs w:val="20"/>
          <w:lang w:val="en-US"/>
        </w:rPr>
        <w:t xml:space="preserve"> </w:t>
      </w:r>
      <w:r w:rsidRPr="00946952">
        <w:rPr>
          <w:rFonts w:ascii="Arial" w:hAnsi="Arial" w:cs="Arial"/>
          <w:sz w:val="20"/>
          <w:szCs w:val="20"/>
          <w:lang w:val="en-US"/>
        </w:rPr>
        <w:t>methodologies,</w:t>
      </w:r>
      <w:r>
        <w:rPr>
          <w:rFonts w:ascii="Arial" w:hAnsi="Arial" w:cs="Arial"/>
          <w:sz w:val="20"/>
          <w:szCs w:val="20"/>
          <w:lang w:val="en-US"/>
        </w:rPr>
        <w:t xml:space="preserve"> </w:t>
      </w:r>
      <w:r w:rsidRPr="00946952">
        <w:rPr>
          <w:rFonts w:ascii="Arial" w:hAnsi="Arial" w:cs="Arial"/>
          <w:sz w:val="20"/>
          <w:szCs w:val="20"/>
          <w:lang w:val="en-US"/>
        </w:rPr>
        <w:t>studies</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models</w:t>
      </w:r>
      <w:r>
        <w:rPr>
          <w:rFonts w:ascii="Arial" w:hAnsi="Arial" w:cs="Arial"/>
          <w:sz w:val="20"/>
          <w:szCs w:val="20"/>
          <w:lang w:val="en-US"/>
        </w:rPr>
        <w:t xml:space="preserve"> </w:t>
      </w:r>
      <w:r w:rsidRPr="00946952">
        <w:rPr>
          <w:rFonts w:ascii="Arial" w:hAnsi="Arial" w:cs="Arial"/>
          <w:sz w:val="20"/>
          <w:szCs w:val="20"/>
          <w:lang w:val="en-US"/>
        </w:rPr>
        <w:t>to</w:t>
      </w:r>
      <w:r>
        <w:rPr>
          <w:rFonts w:ascii="Arial" w:hAnsi="Arial" w:cs="Arial"/>
          <w:sz w:val="20"/>
          <w:szCs w:val="20"/>
          <w:lang w:val="en-US"/>
        </w:rPr>
        <w:t xml:space="preserve"> </w:t>
      </w:r>
      <w:r w:rsidRPr="00946952">
        <w:rPr>
          <w:rFonts w:ascii="Arial" w:hAnsi="Arial" w:cs="Arial"/>
          <w:sz w:val="20"/>
          <w:szCs w:val="20"/>
          <w:lang w:val="en-US"/>
        </w:rPr>
        <w:t>assess</w:t>
      </w:r>
      <w:r>
        <w:rPr>
          <w:rFonts w:ascii="Arial" w:hAnsi="Arial" w:cs="Arial"/>
          <w:sz w:val="20"/>
          <w:szCs w:val="20"/>
          <w:lang w:val="en-US"/>
        </w:rPr>
        <w:t xml:space="preserve"> </w:t>
      </w:r>
      <w:r w:rsidRPr="00844DB8">
        <w:rPr>
          <w:rFonts w:ascii="Arial" w:hAnsi="Arial" w:cs="Arial"/>
          <w:b/>
          <w:color w:val="C00000"/>
          <w:sz w:val="20"/>
          <w:szCs w:val="20"/>
          <w:lang w:val="en-US"/>
        </w:rPr>
        <w:t>and analyze</w:t>
      </w:r>
      <w:r w:rsidRPr="00844DB8">
        <w:rPr>
          <w:rFonts w:ascii="Arial" w:hAnsi="Arial" w:cs="Arial"/>
          <w:color w:val="C00000"/>
          <w:sz w:val="20"/>
          <w:szCs w:val="20"/>
          <w:lang w:val="en-US"/>
        </w:rPr>
        <w:t xml:space="preserve"> </w:t>
      </w:r>
      <w:r w:rsidRPr="00946952">
        <w:rPr>
          <w:rFonts w:ascii="Arial" w:hAnsi="Arial" w:cs="Arial"/>
          <w:sz w:val="20"/>
          <w:szCs w:val="20"/>
          <w:lang w:val="en-US"/>
        </w:rPr>
        <w:t>vulnerabilities</w:t>
      </w:r>
      <w:r>
        <w:rPr>
          <w:rFonts w:ascii="Arial" w:hAnsi="Arial" w:cs="Arial"/>
          <w:sz w:val="20"/>
          <w:szCs w:val="20"/>
          <w:lang w:val="en-US"/>
        </w:rPr>
        <w:t xml:space="preserve"> </w:t>
      </w:r>
      <w:r w:rsidRPr="00946952">
        <w:rPr>
          <w:rFonts w:ascii="Arial" w:hAnsi="Arial" w:cs="Arial"/>
          <w:sz w:val="20"/>
          <w:szCs w:val="20"/>
          <w:lang w:val="en-US"/>
        </w:rPr>
        <w:t>to</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the</w:t>
      </w:r>
      <w:r>
        <w:rPr>
          <w:rFonts w:ascii="Arial" w:hAnsi="Arial" w:cs="Arial"/>
          <w:sz w:val="20"/>
          <w:szCs w:val="20"/>
          <w:lang w:val="en-US"/>
        </w:rPr>
        <w:t xml:space="preserve"> </w:t>
      </w:r>
      <w:r w:rsidRPr="00946952">
        <w:rPr>
          <w:rFonts w:ascii="Arial" w:hAnsi="Arial" w:cs="Arial"/>
          <w:sz w:val="20"/>
          <w:szCs w:val="20"/>
          <w:lang w:val="en-US"/>
        </w:rPr>
        <w:t>impact</w:t>
      </w:r>
      <w:r>
        <w:rPr>
          <w:rFonts w:ascii="Arial" w:hAnsi="Arial" w:cs="Arial"/>
          <w:sz w:val="20"/>
          <w:szCs w:val="20"/>
          <w:lang w:val="en-US"/>
        </w:rPr>
        <w:t xml:space="preserve"> </w:t>
      </w:r>
      <w:r w:rsidRPr="00946952">
        <w:rPr>
          <w:rFonts w:ascii="Arial" w:hAnsi="Arial" w:cs="Arial"/>
          <w:sz w:val="20"/>
          <w:szCs w:val="20"/>
          <w:lang w:val="en-US"/>
        </w:rPr>
        <w:t>of</w:t>
      </w:r>
      <w:r>
        <w:rPr>
          <w:rFonts w:ascii="Arial" w:hAnsi="Arial" w:cs="Arial"/>
          <w:sz w:val="20"/>
          <w:szCs w:val="20"/>
          <w:lang w:val="en-US"/>
        </w:rPr>
        <w:t xml:space="preserve"> </w:t>
      </w:r>
      <w:r w:rsidRPr="00946952">
        <w:rPr>
          <w:rFonts w:ascii="Arial" w:hAnsi="Arial" w:cs="Arial"/>
          <w:sz w:val="20"/>
          <w:szCs w:val="20"/>
          <w:lang w:val="en-US"/>
        </w:rPr>
        <w:t>geological,</w:t>
      </w:r>
      <w:r>
        <w:rPr>
          <w:rFonts w:ascii="Arial" w:hAnsi="Arial" w:cs="Arial"/>
          <w:sz w:val="20"/>
          <w:szCs w:val="20"/>
          <w:lang w:val="en-US"/>
        </w:rPr>
        <w:t xml:space="preserve"> </w:t>
      </w:r>
      <w:r w:rsidRPr="00946952">
        <w:rPr>
          <w:rFonts w:ascii="Arial" w:hAnsi="Arial" w:cs="Arial"/>
          <w:sz w:val="20"/>
          <w:szCs w:val="20"/>
          <w:lang w:val="en-US"/>
        </w:rPr>
        <w:t>weather,</w:t>
      </w:r>
      <w:r>
        <w:rPr>
          <w:rFonts w:ascii="Arial" w:hAnsi="Arial" w:cs="Arial"/>
          <w:sz w:val="20"/>
          <w:szCs w:val="20"/>
          <w:lang w:val="en-US"/>
        </w:rPr>
        <w:t xml:space="preserve"> </w:t>
      </w:r>
      <w:r w:rsidRPr="00946952">
        <w:rPr>
          <w:rFonts w:ascii="Arial" w:hAnsi="Arial" w:cs="Arial"/>
          <w:sz w:val="20"/>
          <w:szCs w:val="20"/>
          <w:lang w:val="en-US"/>
        </w:rPr>
        <w:t>water</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climate-related</w:t>
      </w:r>
      <w:r>
        <w:rPr>
          <w:rFonts w:ascii="Arial" w:hAnsi="Arial" w:cs="Arial"/>
          <w:sz w:val="20"/>
          <w:szCs w:val="20"/>
          <w:lang w:val="en-US"/>
        </w:rPr>
        <w:t xml:space="preserve"> </w:t>
      </w:r>
      <w:r w:rsidRPr="00946952">
        <w:rPr>
          <w:rFonts w:ascii="Arial" w:hAnsi="Arial" w:cs="Arial"/>
          <w:sz w:val="20"/>
          <w:szCs w:val="20"/>
          <w:lang w:val="en-US"/>
        </w:rPr>
        <w:t>hazards,</w:t>
      </w:r>
      <w:r>
        <w:rPr>
          <w:rFonts w:ascii="Arial" w:hAnsi="Arial" w:cs="Arial"/>
          <w:sz w:val="20"/>
          <w:szCs w:val="20"/>
          <w:lang w:val="en-US"/>
        </w:rPr>
        <w:t xml:space="preserve"> </w:t>
      </w:r>
      <w:r w:rsidRPr="00946952">
        <w:rPr>
          <w:rFonts w:ascii="Arial" w:hAnsi="Arial" w:cs="Arial"/>
          <w:sz w:val="20"/>
          <w:szCs w:val="20"/>
          <w:lang w:val="en-US"/>
        </w:rPr>
        <w:t>including</w:t>
      </w:r>
      <w:r>
        <w:rPr>
          <w:rFonts w:ascii="Arial" w:hAnsi="Arial" w:cs="Arial"/>
          <w:sz w:val="20"/>
          <w:szCs w:val="20"/>
          <w:lang w:val="en-US"/>
        </w:rPr>
        <w:t xml:space="preserve"> </w:t>
      </w:r>
      <w:r w:rsidRPr="00946952">
        <w:rPr>
          <w:rFonts w:ascii="Arial" w:hAnsi="Arial" w:cs="Arial"/>
          <w:sz w:val="20"/>
          <w:szCs w:val="20"/>
          <w:lang w:val="en-US"/>
        </w:rPr>
        <w:t>the</w:t>
      </w:r>
      <w:r>
        <w:rPr>
          <w:rFonts w:ascii="Arial" w:hAnsi="Arial" w:cs="Arial"/>
          <w:sz w:val="20"/>
          <w:szCs w:val="20"/>
          <w:lang w:val="en-US"/>
        </w:rPr>
        <w:t xml:space="preserve"> </w:t>
      </w:r>
      <w:r w:rsidRPr="00946952">
        <w:rPr>
          <w:rFonts w:ascii="Arial" w:hAnsi="Arial" w:cs="Arial"/>
          <w:sz w:val="20"/>
          <w:szCs w:val="20"/>
          <w:lang w:val="en-US"/>
        </w:rPr>
        <w:t>improvement</w:t>
      </w:r>
      <w:r>
        <w:rPr>
          <w:rFonts w:ascii="Arial" w:hAnsi="Arial" w:cs="Arial"/>
          <w:sz w:val="20"/>
          <w:szCs w:val="20"/>
          <w:lang w:val="en-US"/>
        </w:rPr>
        <w:t xml:space="preserve"> </w:t>
      </w:r>
      <w:r w:rsidRPr="00946952">
        <w:rPr>
          <w:rFonts w:ascii="Arial" w:hAnsi="Arial" w:cs="Arial"/>
          <w:sz w:val="20"/>
          <w:szCs w:val="20"/>
          <w:lang w:val="en-US"/>
        </w:rPr>
        <w:t>of</w:t>
      </w:r>
      <w:r>
        <w:rPr>
          <w:rFonts w:ascii="Arial" w:hAnsi="Arial" w:cs="Arial"/>
          <w:sz w:val="20"/>
          <w:szCs w:val="20"/>
          <w:lang w:val="en-US"/>
        </w:rPr>
        <w:t xml:space="preserve"> </w:t>
      </w:r>
      <w:r w:rsidRPr="00946952">
        <w:rPr>
          <w:rFonts w:ascii="Arial" w:hAnsi="Arial" w:cs="Arial"/>
          <w:sz w:val="20"/>
          <w:szCs w:val="20"/>
          <w:lang w:val="en-US"/>
        </w:rPr>
        <w:t>regional</w:t>
      </w:r>
      <w:r>
        <w:rPr>
          <w:rFonts w:ascii="Arial" w:hAnsi="Arial" w:cs="Arial"/>
          <w:sz w:val="20"/>
          <w:szCs w:val="20"/>
          <w:lang w:val="en-US"/>
        </w:rPr>
        <w:t xml:space="preserve"> </w:t>
      </w:r>
      <w:r w:rsidRPr="00946952">
        <w:rPr>
          <w:rFonts w:ascii="Arial" w:hAnsi="Arial" w:cs="Arial"/>
          <w:sz w:val="20"/>
          <w:szCs w:val="20"/>
          <w:lang w:val="en-US"/>
        </w:rPr>
        <w:t>monitoring</w:t>
      </w:r>
      <w:r>
        <w:rPr>
          <w:rFonts w:ascii="Arial" w:hAnsi="Arial" w:cs="Arial"/>
          <w:sz w:val="20"/>
          <w:szCs w:val="20"/>
          <w:lang w:val="en-US"/>
        </w:rPr>
        <w:t xml:space="preserve"> </w:t>
      </w:r>
      <w:r w:rsidRPr="00946952">
        <w:rPr>
          <w:rFonts w:ascii="Arial" w:hAnsi="Arial" w:cs="Arial"/>
          <w:sz w:val="20"/>
          <w:szCs w:val="20"/>
          <w:lang w:val="en-US"/>
        </w:rPr>
        <w:t>capacities</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assessments.</w:t>
      </w:r>
    </w:p>
    <w:p w:rsidR="00844DB8" w:rsidRDefault="00844DB8" w:rsidP="00844DB8">
      <w:pPr>
        <w:rPr>
          <w:rFonts w:ascii="Arial Narrow" w:hAnsi="Arial Narrow" w:cstheme="minorHAnsi"/>
          <w:b/>
          <w:sz w:val="24"/>
          <w:szCs w:val="24"/>
          <w:lang w:val="en-US"/>
        </w:rPr>
      </w:pPr>
      <w:r>
        <w:rPr>
          <w:rFonts w:ascii="Arial Narrow" w:hAnsi="Arial Narrow" w:cstheme="minorHAnsi"/>
          <w:b/>
          <w:sz w:val="24"/>
          <w:szCs w:val="24"/>
          <w:lang w:val="en-US"/>
        </w:rPr>
        <w:t>On paragraph 15</w:t>
      </w:r>
    </w:p>
    <w:p w:rsidR="00844DB8" w:rsidRPr="00946952" w:rsidRDefault="00844DB8" w:rsidP="00844DB8">
      <w:pPr>
        <w:autoSpaceDE w:val="0"/>
        <w:autoSpaceDN w:val="0"/>
        <w:adjustRightInd w:val="0"/>
        <w:rPr>
          <w:rFonts w:ascii="Arial" w:hAnsi="Arial" w:cs="Arial"/>
          <w:sz w:val="20"/>
          <w:szCs w:val="20"/>
          <w:lang w:val="en-US"/>
        </w:rPr>
      </w:pPr>
      <w:r w:rsidRPr="00946952">
        <w:rPr>
          <w:rFonts w:ascii="Arial" w:hAnsi="Arial" w:cs="Arial"/>
          <w:sz w:val="20"/>
          <w:szCs w:val="20"/>
          <w:lang w:val="en-US"/>
        </w:rPr>
        <w:t>a)</w:t>
      </w:r>
      <w:r>
        <w:rPr>
          <w:rFonts w:ascii="Arial" w:hAnsi="Arial" w:cs="Arial"/>
          <w:sz w:val="20"/>
          <w:szCs w:val="20"/>
          <w:lang w:val="en-US"/>
        </w:rPr>
        <w:t xml:space="preserve"> </w:t>
      </w:r>
      <w:r w:rsidRPr="00946952">
        <w:rPr>
          <w:rFonts w:ascii="Arial" w:hAnsi="Arial" w:cs="Arial"/>
          <w:sz w:val="20"/>
          <w:szCs w:val="20"/>
          <w:lang w:val="en-US"/>
        </w:rPr>
        <w:t>Adoption</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implementation</w:t>
      </w:r>
      <w:r>
        <w:rPr>
          <w:rFonts w:ascii="Arial" w:hAnsi="Arial" w:cs="Arial"/>
          <w:sz w:val="20"/>
          <w:szCs w:val="20"/>
          <w:lang w:val="en-US"/>
        </w:rPr>
        <w:t xml:space="preserve"> </w:t>
      </w:r>
      <w:r w:rsidRPr="00946952">
        <w:rPr>
          <w:rFonts w:ascii="Arial" w:hAnsi="Arial" w:cs="Arial"/>
          <w:sz w:val="20"/>
          <w:szCs w:val="20"/>
          <w:lang w:val="en-US"/>
        </w:rPr>
        <w:t>of</w:t>
      </w:r>
      <w:r>
        <w:rPr>
          <w:rFonts w:ascii="Arial" w:hAnsi="Arial" w:cs="Arial"/>
          <w:sz w:val="20"/>
          <w:szCs w:val="20"/>
          <w:lang w:val="en-US"/>
        </w:rPr>
        <w:t xml:space="preserve"> </w:t>
      </w:r>
      <w:r w:rsidRPr="00946952">
        <w:rPr>
          <w:rFonts w:ascii="Arial" w:hAnsi="Arial" w:cs="Arial"/>
          <w:sz w:val="20"/>
          <w:szCs w:val="20"/>
          <w:lang w:val="en-US"/>
        </w:rPr>
        <w:t>specific</w:t>
      </w:r>
      <w:r>
        <w:rPr>
          <w:rFonts w:ascii="Arial" w:hAnsi="Arial" w:cs="Arial"/>
          <w:sz w:val="20"/>
          <w:szCs w:val="20"/>
          <w:lang w:val="en-US"/>
        </w:rPr>
        <w:t xml:space="preserve"> </w:t>
      </w:r>
      <w:r w:rsidRPr="00946952">
        <w:rPr>
          <w:rFonts w:ascii="Arial" w:hAnsi="Arial" w:cs="Arial"/>
          <w:sz w:val="20"/>
          <w:szCs w:val="20"/>
          <w:lang w:val="en-US"/>
        </w:rPr>
        <w:t>national</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local</w:t>
      </w:r>
      <w:r>
        <w:rPr>
          <w:rFonts w:ascii="Arial" w:hAnsi="Arial" w:cs="Arial"/>
          <w:sz w:val="20"/>
          <w:szCs w:val="20"/>
          <w:lang w:val="en-US"/>
        </w:rPr>
        <w:t xml:space="preserve">, </w:t>
      </w:r>
      <w:r w:rsidRPr="00844DB8">
        <w:rPr>
          <w:rFonts w:ascii="Arial" w:hAnsi="Arial" w:cs="Arial"/>
          <w:b/>
          <w:color w:val="C00000"/>
          <w:sz w:val="20"/>
          <w:szCs w:val="20"/>
          <w:lang w:val="en-US"/>
        </w:rPr>
        <w:t>“multi-sector”</w:t>
      </w:r>
      <w:r w:rsidRPr="00844DB8">
        <w:rPr>
          <w:rFonts w:ascii="Arial" w:hAnsi="Arial" w:cs="Arial"/>
          <w:color w:val="C00000"/>
          <w:sz w:val="20"/>
          <w:szCs w:val="20"/>
          <w:lang w:val="en-US"/>
        </w:rPr>
        <w:t xml:space="preserve"> </w:t>
      </w:r>
      <w:r w:rsidRPr="00946952">
        <w:rPr>
          <w:rFonts w:ascii="Arial" w:hAnsi="Arial" w:cs="Arial"/>
          <w:sz w:val="20"/>
          <w:szCs w:val="20"/>
          <w:lang w:val="en-US"/>
        </w:rPr>
        <w:t>plans,</w:t>
      </w:r>
      <w:r>
        <w:rPr>
          <w:rFonts w:ascii="Arial" w:hAnsi="Arial" w:cs="Arial"/>
          <w:sz w:val="20"/>
          <w:szCs w:val="20"/>
          <w:lang w:val="en-US"/>
        </w:rPr>
        <w:t xml:space="preserve"> </w:t>
      </w:r>
      <w:r w:rsidRPr="00946952">
        <w:rPr>
          <w:rFonts w:ascii="Arial" w:hAnsi="Arial" w:cs="Arial"/>
          <w:sz w:val="20"/>
          <w:szCs w:val="20"/>
          <w:lang w:val="en-US"/>
        </w:rPr>
        <w:t>with</w:t>
      </w:r>
      <w:r>
        <w:rPr>
          <w:rFonts w:ascii="Arial" w:hAnsi="Arial" w:cs="Arial"/>
          <w:sz w:val="20"/>
          <w:szCs w:val="20"/>
          <w:lang w:val="en-US"/>
        </w:rPr>
        <w:t xml:space="preserve"> </w:t>
      </w:r>
      <w:r w:rsidRPr="00946952">
        <w:rPr>
          <w:rFonts w:ascii="Arial" w:hAnsi="Arial" w:cs="Arial"/>
          <w:sz w:val="20"/>
          <w:szCs w:val="20"/>
          <w:lang w:val="en-US"/>
        </w:rPr>
        <w:t>clear</w:t>
      </w:r>
      <w:r>
        <w:rPr>
          <w:rFonts w:ascii="Arial" w:hAnsi="Arial" w:cs="Arial"/>
          <w:sz w:val="20"/>
          <w:szCs w:val="20"/>
          <w:lang w:val="en-US"/>
        </w:rPr>
        <w:t xml:space="preserve"> </w:t>
      </w:r>
      <w:r w:rsidRPr="00946952">
        <w:rPr>
          <w:rFonts w:ascii="Arial" w:hAnsi="Arial" w:cs="Arial"/>
          <w:sz w:val="20"/>
          <w:szCs w:val="20"/>
          <w:lang w:val="en-US"/>
        </w:rPr>
        <w:t>targets,</w:t>
      </w:r>
      <w:r>
        <w:rPr>
          <w:rFonts w:ascii="Arial" w:hAnsi="Arial" w:cs="Arial"/>
          <w:sz w:val="20"/>
          <w:szCs w:val="20"/>
          <w:lang w:val="en-US"/>
        </w:rPr>
        <w:t xml:space="preserve"> </w:t>
      </w:r>
      <w:r w:rsidRPr="00946952">
        <w:rPr>
          <w:rFonts w:ascii="Arial" w:hAnsi="Arial" w:cs="Arial"/>
          <w:sz w:val="20"/>
          <w:szCs w:val="20"/>
          <w:lang w:val="en-US"/>
        </w:rPr>
        <w:t>indicators</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timeframes,</w:t>
      </w:r>
      <w:r>
        <w:rPr>
          <w:rFonts w:ascii="Arial" w:hAnsi="Arial" w:cs="Arial"/>
          <w:sz w:val="20"/>
          <w:szCs w:val="20"/>
          <w:lang w:val="en-US"/>
        </w:rPr>
        <w:t xml:space="preserve"> </w:t>
      </w:r>
      <w:r w:rsidRPr="00946952">
        <w:rPr>
          <w:rFonts w:ascii="Arial" w:hAnsi="Arial" w:cs="Arial"/>
          <w:sz w:val="20"/>
          <w:szCs w:val="20"/>
          <w:lang w:val="en-US"/>
        </w:rPr>
        <w:t>aimed</w:t>
      </w:r>
      <w:r>
        <w:rPr>
          <w:rFonts w:ascii="Arial" w:hAnsi="Arial" w:cs="Arial"/>
          <w:sz w:val="20"/>
          <w:szCs w:val="20"/>
          <w:lang w:val="en-US"/>
        </w:rPr>
        <w:t xml:space="preserve"> </w:t>
      </w:r>
      <w:r w:rsidRPr="00946952">
        <w:rPr>
          <w:rFonts w:ascii="Arial" w:hAnsi="Arial" w:cs="Arial"/>
          <w:sz w:val="20"/>
          <w:szCs w:val="20"/>
          <w:lang w:val="en-US"/>
        </w:rPr>
        <w:t>at</w:t>
      </w:r>
      <w:r>
        <w:rPr>
          <w:rFonts w:ascii="Arial" w:hAnsi="Arial" w:cs="Arial"/>
          <w:sz w:val="20"/>
          <w:szCs w:val="20"/>
          <w:lang w:val="en-US"/>
        </w:rPr>
        <w:t xml:space="preserve"> </w:t>
      </w:r>
      <w:r w:rsidRPr="00946952">
        <w:rPr>
          <w:rFonts w:ascii="Arial" w:hAnsi="Arial" w:cs="Arial"/>
          <w:sz w:val="20"/>
          <w:szCs w:val="20"/>
          <w:lang w:val="en-US"/>
        </w:rPr>
        <w:t>preventing</w:t>
      </w:r>
      <w:r>
        <w:rPr>
          <w:rFonts w:ascii="Arial" w:hAnsi="Arial" w:cs="Arial"/>
          <w:sz w:val="20"/>
          <w:szCs w:val="20"/>
          <w:lang w:val="en-US"/>
        </w:rPr>
        <w:t xml:space="preserve"> </w:t>
      </w:r>
      <w:r w:rsidRPr="00946952">
        <w:rPr>
          <w:rFonts w:ascii="Arial" w:hAnsi="Arial" w:cs="Arial"/>
          <w:sz w:val="20"/>
          <w:szCs w:val="20"/>
          <w:lang w:val="en-US"/>
        </w:rPr>
        <w:t>the</w:t>
      </w:r>
      <w:r>
        <w:rPr>
          <w:rFonts w:ascii="Arial" w:hAnsi="Arial" w:cs="Arial"/>
          <w:sz w:val="20"/>
          <w:szCs w:val="20"/>
          <w:lang w:val="en-US"/>
        </w:rPr>
        <w:t xml:space="preserve"> </w:t>
      </w:r>
      <w:r w:rsidRPr="00946952">
        <w:rPr>
          <w:rFonts w:ascii="Arial" w:hAnsi="Arial" w:cs="Arial"/>
          <w:sz w:val="20"/>
          <w:szCs w:val="20"/>
          <w:lang w:val="en-US"/>
        </w:rPr>
        <w:t>creation</w:t>
      </w:r>
      <w:r>
        <w:rPr>
          <w:rFonts w:ascii="Arial" w:hAnsi="Arial" w:cs="Arial"/>
          <w:sz w:val="20"/>
          <w:szCs w:val="20"/>
          <w:lang w:val="en-US"/>
        </w:rPr>
        <w:t xml:space="preserve"> </w:t>
      </w:r>
      <w:r w:rsidRPr="00946952">
        <w:rPr>
          <w:rFonts w:ascii="Arial" w:hAnsi="Arial" w:cs="Arial"/>
          <w:sz w:val="20"/>
          <w:szCs w:val="20"/>
          <w:lang w:val="en-US"/>
        </w:rPr>
        <w:t>of</w:t>
      </w:r>
      <w:r>
        <w:rPr>
          <w:rFonts w:ascii="Arial" w:hAnsi="Arial" w:cs="Arial"/>
          <w:sz w:val="20"/>
          <w:szCs w:val="20"/>
          <w:lang w:val="en-US"/>
        </w:rPr>
        <w:t xml:space="preserve"> </w:t>
      </w:r>
      <w:r w:rsidRPr="00946952">
        <w:rPr>
          <w:rFonts w:ascii="Arial" w:hAnsi="Arial" w:cs="Arial"/>
          <w:sz w:val="20"/>
          <w:szCs w:val="20"/>
          <w:lang w:val="en-US"/>
        </w:rPr>
        <w:t>risk,</w:t>
      </w:r>
      <w:r>
        <w:rPr>
          <w:rFonts w:ascii="Arial" w:hAnsi="Arial" w:cs="Arial"/>
          <w:sz w:val="20"/>
          <w:szCs w:val="20"/>
          <w:lang w:val="en-US"/>
        </w:rPr>
        <w:t xml:space="preserve"> </w:t>
      </w:r>
      <w:r w:rsidRPr="00946952">
        <w:rPr>
          <w:rFonts w:ascii="Arial" w:hAnsi="Arial" w:cs="Arial"/>
          <w:sz w:val="20"/>
          <w:szCs w:val="20"/>
          <w:lang w:val="en-US"/>
        </w:rPr>
        <w:t>the</w:t>
      </w:r>
      <w:r>
        <w:rPr>
          <w:rFonts w:ascii="Arial" w:hAnsi="Arial" w:cs="Arial"/>
          <w:sz w:val="20"/>
          <w:szCs w:val="20"/>
          <w:lang w:val="en-US"/>
        </w:rPr>
        <w:t xml:space="preserve"> </w:t>
      </w:r>
      <w:r w:rsidRPr="00946952">
        <w:rPr>
          <w:rFonts w:ascii="Arial" w:hAnsi="Arial" w:cs="Arial"/>
          <w:sz w:val="20"/>
          <w:szCs w:val="20"/>
          <w:lang w:val="en-US"/>
        </w:rPr>
        <w:t>reduction</w:t>
      </w:r>
      <w:r>
        <w:rPr>
          <w:rFonts w:ascii="Arial" w:hAnsi="Arial" w:cs="Arial"/>
          <w:sz w:val="20"/>
          <w:szCs w:val="20"/>
          <w:lang w:val="en-US"/>
        </w:rPr>
        <w:t xml:space="preserve"> </w:t>
      </w:r>
      <w:r w:rsidRPr="00946952">
        <w:rPr>
          <w:rFonts w:ascii="Arial" w:hAnsi="Arial" w:cs="Arial"/>
          <w:sz w:val="20"/>
          <w:szCs w:val="20"/>
          <w:lang w:val="en-US"/>
        </w:rPr>
        <w:t>of</w:t>
      </w:r>
      <w:r>
        <w:rPr>
          <w:rFonts w:ascii="Arial" w:hAnsi="Arial" w:cs="Arial"/>
          <w:sz w:val="20"/>
          <w:szCs w:val="20"/>
          <w:lang w:val="en-US"/>
        </w:rPr>
        <w:t xml:space="preserve"> </w:t>
      </w:r>
      <w:r w:rsidRPr="00946952">
        <w:rPr>
          <w:rFonts w:ascii="Arial" w:hAnsi="Arial" w:cs="Arial"/>
          <w:sz w:val="20"/>
          <w:szCs w:val="20"/>
          <w:lang w:val="en-US"/>
        </w:rPr>
        <w:t>existing</w:t>
      </w:r>
      <w:r>
        <w:rPr>
          <w:rFonts w:ascii="Arial" w:hAnsi="Arial" w:cs="Arial"/>
          <w:sz w:val="20"/>
          <w:szCs w:val="20"/>
          <w:lang w:val="en-US"/>
        </w:rPr>
        <w:t xml:space="preserve"> </w:t>
      </w:r>
      <w:r w:rsidRPr="00946952">
        <w:rPr>
          <w:rFonts w:ascii="Arial" w:hAnsi="Arial" w:cs="Arial"/>
          <w:sz w:val="20"/>
          <w:szCs w:val="20"/>
          <w:lang w:val="en-US"/>
        </w:rPr>
        <w:t>risk,</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the</w:t>
      </w:r>
      <w:r>
        <w:rPr>
          <w:rFonts w:ascii="Arial" w:hAnsi="Arial" w:cs="Arial"/>
          <w:sz w:val="20"/>
          <w:szCs w:val="20"/>
          <w:lang w:val="en-US"/>
        </w:rPr>
        <w:t xml:space="preserve"> </w:t>
      </w:r>
      <w:r w:rsidRPr="00946952">
        <w:rPr>
          <w:rFonts w:ascii="Arial" w:hAnsi="Arial" w:cs="Arial"/>
          <w:sz w:val="20"/>
          <w:szCs w:val="20"/>
          <w:lang w:val="en-US"/>
        </w:rPr>
        <w:t>strengthening</w:t>
      </w:r>
      <w:r>
        <w:rPr>
          <w:rFonts w:ascii="Arial" w:hAnsi="Arial" w:cs="Arial"/>
          <w:sz w:val="20"/>
          <w:szCs w:val="20"/>
          <w:lang w:val="en-US"/>
        </w:rPr>
        <w:t xml:space="preserve"> </w:t>
      </w:r>
      <w:r w:rsidRPr="00946952">
        <w:rPr>
          <w:rFonts w:ascii="Arial" w:hAnsi="Arial" w:cs="Arial"/>
          <w:sz w:val="20"/>
          <w:szCs w:val="20"/>
          <w:lang w:val="en-US"/>
        </w:rPr>
        <w:t>of</w:t>
      </w:r>
      <w:r>
        <w:rPr>
          <w:rFonts w:ascii="Arial" w:hAnsi="Arial" w:cs="Arial"/>
          <w:sz w:val="20"/>
          <w:szCs w:val="20"/>
          <w:lang w:val="en-US"/>
        </w:rPr>
        <w:t xml:space="preserve"> </w:t>
      </w:r>
      <w:r w:rsidRPr="00946952">
        <w:rPr>
          <w:rFonts w:ascii="Arial" w:hAnsi="Arial" w:cs="Arial"/>
          <w:sz w:val="20"/>
          <w:szCs w:val="20"/>
          <w:lang w:val="en-US"/>
        </w:rPr>
        <w:t>economic</w:t>
      </w:r>
      <w:r>
        <w:rPr>
          <w:rFonts w:ascii="Arial" w:hAnsi="Arial" w:cs="Arial"/>
          <w:sz w:val="20"/>
          <w:szCs w:val="20"/>
          <w:lang w:val="en-US"/>
        </w:rPr>
        <w:t xml:space="preserve"> </w:t>
      </w:r>
      <w:r w:rsidRPr="00946952">
        <w:rPr>
          <w:rFonts w:ascii="Arial" w:hAnsi="Arial" w:cs="Arial"/>
          <w:sz w:val="20"/>
          <w:szCs w:val="20"/>
          <w:lang w:val="en-US"/>
        </w:rPr>
        <w:t>resilience.</w:t>
      </w:r>
    </w:p>
    <w:p w:rsidR="00844DB8" w:rsidRPr="00946952" w:rsidRDefault="00844DB8" w:rsidP="00844DB8">
      <w:pPr>
        <w:autoSpaceDE w:val="0"/>
        <w:autoSpaceDN w:val="0"/>
        <w:adjustRightInd w:val="0"/>
        <w:rPr>
          <w:rFonts w:ascii="Arial" w:hAnsi="Arial" w:cs="Arial"/>
          <w:sz w:val="20"/>
          <w:szCs w:val="20"/>
          <w:lang w:val="en-US"/>
        </w:rPr>
      </w:pPr>
      <w:r w:rsidRPr="00946952">
        <w:rPr>
          <w:rFonts w:ascii="Arial" w:hAnsi="Arial" w:cs="Arial"/>
          <w:sz w:val="20"/>
          <w:szCs w:val="20"/>
          <w:lang w:val="en-US"/>
        </w:rPr>
        <w:t>c)</w:t>
      </w:r>
      <w:r>
        <w:rPr>
          <w:rFonts w:ascii="Arial" w:hAnsi="Arial" w:cs="Arial"/>
          <w:sz w:val="20"/>
          <w:szCs w:val="20"/>
          <w:lang w:val="en-US"/>
        </w:rPr>
        <w:t xml:space="preserve"> </w:t>
      </w:r>
      <w:r w:rsidRPr="00946952">
        <w:rPr>
          <w:rFonts w:ascii="Arial" w:hAnsi="Arial" w:cs="Arial"/>
          <w:sz w:val="20"/>
          <w:szCs w:val="20"/>
          <w:lang w:val="en-US"/>
        </w:rPr>
        <w:t>Promotion</w:t>
      </w:r>
      <w:r>
        <w:rPr>
          <w:rFonts w:ascii="Arial" w:hAnsi="Arial" w:cs="Arial"/>
          <w:sz w:val="20"/>
          <w:szCs w:val="20"/>
          <w:lang w:val="en-US"/>
        </w:rPr>
        <w:t xml:space="preserve"> </w:t>
      </w:r>
      <w:r w:rsidRPr="00946952">
        <w:rPr>
          <w:rFonts w:ascii="Arial" w:hAnsi="Arial" w:cs="Arial"/>
          <w:sz w:val="20"/>
          <w:szCs w:val="20"/>
          <w:lang w:val="en-US"/>
        </w:rPr>
        <w:t>of</w:t>
      </w:r>
      <w:r>
        <w:rPr>
          <w:rFonts w:ascii="Arial" w:hAnsi="Arial" w:cs="Arial"/>
          <w:sz w:val="20"/>
          <w:szCs w:val="20"/>
          <w:lang w:val="en-US"/>
        </w:rPr>
        <w:t xml:space="preserve"> </w:t>
      </w:r>
      <w:r w:rsidRPr="00946952">
        <w:rPr>
          <w:rFonts w:ascii="Arial" w:hAnsi="Arial" w:cs="Arial"/>
          <w:sz w:val="20"/>
          <w:szCs w:val="20"/>
          <w:lang w:val="en-US"/>
        </w:rPr>
        <w:t>public</w:t>
      </w:r>
      <w:r>
        <w:rPr>
          <w:rFonts w:ascii="Arial" w:hAnsi="Arial" w:cs="Arial"/>
          <w:sz w:val="20"/>
          <w:szCs w:val="20"/>
          <w:lang w:val="en-US"/>
        </w:rPr>
        <w:t xml:space="preserve">, </w:t>
      </w:r>
      <w:r w:rsidRPr="00844DB8">
        <w:rPr>
          <w:rFonts w:ascii="Arial" w:hAnsi="Arial" w:cs="Arial"/>
          <w:b/>
          <w:color w:val="C00000"/>
          <w:sz w:val="20"/>
          <w:szCs w:val="20"/>
          <w:lang w:val="en-US"/>
        </w:rPr>
        <w:t>private</w:t>
      </w:r>
      <w:r>
        <w:rPr>
          <w:rFonts w:ascii="Arial" w:hAnsi="Arial" w:cs="Arial"/>
          <w:color w:val="1F497D" w:themeColor="text2"/>
          <w:sz w:val="20"/>
          <w:szCs w:val="20"/>
          <w:lang w:val="en-US"/>
        </w:rPr>
        <w:t>,</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institutional</w:t>
      </w:r>
      <w:r>
        <w:rPr>
          <w:rFonts w:ascii="Arial" w:hAnsi="Arial" w:cs="Arial"/>
          <w:sz w:val="20"/>
          <w:szCs w:val="20"/>
          <w:lang w:val="en-US"/>
        </w:rPr>
        <w:t xml:space="preserve"> </w:t>
      </w:r>
      <w:r w:rsidRPr="00946952">
        <w:rPr>
          <w:rFonts w:ascii="Arial" w:hAnsi="Arial" w:cs="Arial"/>
          <w:sz w:val="20"/>
          <w:szCs w:val="20"/>
          <w:lang w:val="en-US"/>
        </w:rPr>
        <w:t>debates</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scrutiny,</w:t>
      </w:r>
      <w:r>
        <w:rPr>
          <w:rFonts w:ascii="Arial" w:hAnsi="Arial" w:cs="Arial"/>
          <w:sz w:val="20"/>
          <w:szCs w:val="20"/>
          <w:lang w:val="en-US"/>
        </w:rPr>
        <w:t xml:space="preserve"> </w:t>
      </w:r>
      <w:r w:rsidRPr="00946952">
        <w:rPr>
          <w:rFonts w:ascii="Arial" w:hAnsi="Arial" w:cs="Arial"/>
          <w:sz w:val="20"/>
          <w:szCs w:val="20"/>
          <w:lang w:val="en-US"/>
        </w:rPr>
        <w:t>including</w:t>
      </w:r>
      <w:r>
        <w:rPr>
          <w:rFonts w:ascii="Arial" w:hAnsi="Arial" w:cs="Arial"/>
          <w:sz w:val="20"/>
          <w:szCs w:val="20"/>
          <w:lang w:val="en-US"/>
        </w:rPr>
        <w:t xml:space="preserve"> </w:t>
      </w:r>
      <w:r w:rsidRPr="00946952">
        <w:rPr>
          <w:rFonts w:ascii="Arial" w:hAnsi="Arial" w:cs="Arial"/>
          <w:sz w:val="20"/>
          <w:szCs w:val="20"/>
          <w:lang w:val="en-US"/>
        </w:rPr>
        <w:t>by</w:t>
      </w:r>
      <w:r>
        <w:rPr>
          <w:rFonts w:ascii="Arial" w:hAnsi="Arial" w:cs="Arial"/>
          <w:sz w:val="20"/>
          <w:szCs w:val="20"/>
          <w:lang w:val="en-US"/>
        </w:rPr>
        <w:t xml:space="preserve"> </w:t>
      </w:r>
      <w:r w:rsidRPr="00946952">
        <w:rPr>
          <w:rFonts w:ascii="Arial" w:hAnsi="Arial" w:cs="Arial"/>
          <w:sz w:val="20"/>
          <w:szCs w:val="20"/>
          <w:lang w:val="en-US"/>
        </w:rPr>
        <w:t>parliamentarians</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other</w:t>
      </w:r>
      <w:r>
        <w:rPr>
          <w:rFonts w:ascii="Arial" w:hAnsi="Arial" w:cs="Arial"/>
          <w:sz w:val="20"/>
          <w:szCs w:val="20"/>
          <w:lang w:val="en-US"/>
        </w:rPr>
        <w:t xml:space="preserve"> </w:t>
      </w:r>
      <w:r w:rsidRPr="00946952">
        <w:rPr>
          <w:rFonts w:ascii="Arial" w:hAnsi="Arial" w:cs="Arial"/>
          <w:sz w:val="20"/>
          <w:szCs w:val="20"/>
          <w:lang w:val="en-US"/>
        </w:rPr>
        <w:t>elected</w:t>
      </w:r>
      <w:r>
        <w:rPr>
          <w:rFonts w:ascii="Arial" w:hAnsi="Arial" w:cs="Arial"/>
          <w:sz w:val="20"/>
          <w:szCs w:val="20"/>
          <w:lang w:val="en-US"/>
        </w:rPr>
        <w:t xml:space="preserve"> </w:t>
      </w:r>
      <w:r w:rsidRPr="00946952">
        <w:rPr>
          <w:rFonts w:ascii="Arial" w:hAnsi="Arial" w:cs="Arial"/>
          <w:sz w:val="20"/>
          <w:szCs w:val="20"/>
          <w:lang w:val="en-US"/>
        </w:rPr>
        <w:t>officials,</w:t>
      </w:r>
      <w:r>
        <w:rPr>
          <w:rFonts w:ascii="Arial" w:hAnsi="Arial" w:cs="Arial"/>
          <w:sz w:val="20"/>
          <w:szCs w:val="20"/>
          <w:lang w:val="en-US"/>
        </w:rPr>
        <w:t xml:space="preserve"> </w:t>
      </w:r>
      <w:r w:rsidRPr="00946952">
        <w:rPr>
          <w:rFonts w:ascii="Arial" w:hAnsi="Arial" w:cs="Arial"/>
          <w:sz w:val="20"/>
          <w:szCs w:val="20"/>
          <w:lang w:val="en-US"/>
        </w:rPr>
        <w:t>on</w:t>
      </w:r>
      <w:r>
        <w:rPr>
          <w:rFonts w:ascii="Arial" w:hAnsi="Arial" w:cs="Arial"/>
          <w:sz w:val="20"/>
          <w:szCs w:val="20"/>
          <w:lang w:val="en-US"/>
        </w:rPr>
        <w:t xml:space="preserve"> </w:t>
      </w:r>
      <w:r w:rsidRPr="00946952">
        <w:rPr>
          <w:rFonts w:ascii="Arial" w:hAnsi="Arial" w:cs="Arial"/>
          <w:sz w:val="20"/>
          <w:szCs w:val="20"/>
          <w:lang w:val="en-US"/>
        </w:rPr>
        <w:t>progress</w:t>
      </w:r>
      <w:r>
        <w:rPr>
          <w:rFonts w:ascii="Arial" w:hAnsi="Arial" w:cs="Arial"/>
          <w:sz w:val="20"/>
          <w:szCs w:val="20"/>
          <w:lang w:val="en-US"/>
        </w:rPr>
        <w:t xml:space="preserve"> </w:t>
      </w:r>
      <w:r w:rsidRPr="00946952">
        <w:rPr>
          <w:rFonts w:ascii="Arial" w:hAnsi="Arial" w:cs="Arial"/>
          <w:sz w:val="20"/>
          <w:szCs w:val="20"/>
          <w:lang w:val="en-US"/>
        </w:rPr>
        <w:t>reports</w:t>
      </w:r>
      <w:r>
        <w:rPr>
          <w:rFonts w:ascii="Arial" w:hAnsi="Arial" w:cs="Arial"/>
          <w:sz w:val="20"/>
          <w:szCs w:val="20"/>
          <w:lang w:val="en-US"/>
        </w:rPr>
        <w:t xml:space="preserve"> </w:t>
      </w:r>
      <w:r w:rsidRPr="00946952">
        <w:rPr>
          <w:rFonts w:ascii="Arial" w:hAnsi="Arial" w:cs="Arial"/>
          <w:sz w:val="20"/>
          <w:szCs w:val="20"/>
          <w:lang w:val="en-US"/>
        </w:rPr>
        <w:t>of</w:t>
      </w:r>
      <w:r>
        <w:rPr>
          <w:rFonts w:ascii="Arial" w:hAnsi="Arial" w:cs="Arial"/>
          <w:sz w:val="20"/>
          <w:szCs w:val="20"/>
          <w:lang w:val="en-US"/>
        </w:rPr>
        <w:t xml:space="preserve"> </w:t>
      </w:r>
      <w:r w:rsidRPr="00946952">
        <w:rPr>
          <w:rFonts w:ascii="Arial" w:hAnsi="Arial" w:cs="Arial"/>
          <w:sz w:val="20"/>
          <w:szCs w:val="20"/>
          <w:lang w:val="en-US"/>
        </w:rPr>
        <w:t>local</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national</w:t>
      </w:r>
      <w:r>
        <w:rPr>
          <w:rFonts w:ascii="Arial" w:hAnsi="Arial" w:cs="Arial"/>
          <w:sz w:val="20"/>
          <w:szCs w:val="20"/>
          <w:lang w:val="en-US"/>
        </w:rPr>
        <w:t xml:space="preserve"> </w:t>
      </w:r>
      <w:r w:rsidRPr="00946952">
        <w:rPr>
          <w:rFonts w:ascii="Arial" w:hAnsi="Arial" w:cs="Arial"/>
          <w:sz w:val="20"/>
          <w:szCs w:val="20"/>
          <w:lang w:val="en-US"/>
        </w:rPr>
        <w:t>plans.</w:t>
      </w:r>
    </w:p>
    <w:p w:rsidR="00844DB8" w:rsidRPr="00946952" w:rsidRDefault="00844DB8" w:rsidP="00844DB8">
      <w:pPr>
        <w:autoSpaceDE w:val="0"/>
        <w:autoSpaceDN w:val="0"/>
        <w:adjustRightInd w:val="0"/>
        <w:rPr>
          <w:rFonts w:ascii="Arial" w:hAnsi="Arial" w:cs="Arial"/>
          <w:sz w:val="20"/>
          <w:szCs w:val="20"/>
          <w:lang w:val="en-US"/>
        </w:rPr>
      </w:pPr>
      <w:r w:rsidRPr="00946952">
        <w:rPr>
          <w:rFonts w:ascii="Arial" w:hAnsi="Arial" w:cs="Arial"/>
          <w:sz w:val="20"/>
          <w:szCs w:val="20"/>
          <w:lang w:val="en-US"/>
        </w:rPr>
        <w:t>d)</w:t>
      </w:r>
      <w:r>
        <w:rPr>
          <w:rFonts w:ascii="Arial" w:hAnsi="Arial" w:cs="Arial"/>
          <w:sz w:val="20"/>
          <w:szCs w:val="20"/>
          <w:lang w:val="en-US"/>
        </w:rPr>
        <w:t xml:space="preserve"> </w:t>
      </w:r>
      <w:r w:rsidRPr="00946952">
        <w:rPr>
          <w:rFonts w:ascii="Arial" w:hAnsi="Arial" w:cs="Arial"/>
          <w:sz w:val="20"/>
          <w:szCs w:val="20"/>
          <w:lang w:val="en-US"/>
        </w:rPr>
        <w:t>Develop</w:t>
      </w:r>
      <w:r>
        <w:rPr>
          <w:rFonts w:ascii="Arial" w:hAnsi="Arial" w:cs="Arial"/>
          <w:sz w:val="20"/>
          <w:szCs w:val="20"/>
          <w:lang w:val="en-US"/>
        </w:rPr>
        <w:t xml:space="preserve"> </w:t>
      </w:r>
      <w:r w:rsidRPr="00946952">
        <w:rPr>
          <w:rFonts w:ascii="Arial" w:hAnsi="Arial" w:cs="Arial"/>
          <w:sz w:val="20"/>
          <w:szCs w:val="20"/>
          <w:lang w:val="en-US"/>
        </w:rPr>
        <w:t>specific</w:t>
      </w:r>
      <w:r>
        <w:rPr>
          <w:rFonts w:ascii="Arial" w:hAnsi="Arial" w:cs="Arial"/>
          <w:sz w:val="20"/>
          <w:szCs w:val="20"/>
          <w:lang w:val="en-US"/>
        </w:rPr>
        <w:t xml:space="preserve"> </w:t>
      </w:r>
      <w:r w:rsidRPr="00946952">
        <w:rPr>
          <w:rFonts w:ascii="Arial" w:hAnsi="Arial" w:cs="Arial"/>
          <w:sz w:val="20"/>
          <w:szCs w:val="20"/>
          <w:lang w:val="en-US"/>
        </w:rPr>
        <w:t>mechanisms</w:t>
      </w:r>
      <w:r>
        <w:rPr>
          <w:rFonts w:ascii="Arial" w:hAnsi="Arial" w:cs="Arial"/>
          <w:sz w:val="20"/>
          <w:szCs w:val="20"/>
          <w:lang w:val="en-US"/>
        </w:rPr>
        <w:t xml:space="preserve"> </w:t>
      </w:r>
      <w:r w:rsidRPr="00946952">
        <w:rPr>
          <w:rFonts w:ascii="Arial" w:hAnsi="Arial" w:cs="Arial"/>
          <w:sz w:val="20"/>
          <w:szCs w:val="20"/>
          <w:lang w:val="en-US"/>
        </w:rPr>
        <w:t>to</w:t>
      </w:r>
      <w:r>
        <w:rPr>
          <w:rFonts w:ascii="Arial" w:hAnsi="Arial" w:cs="Arial"/>
          <w:sz w:val="20"/>
          <w:szCs w:val="20"/>
          <w:lang w:val="en-US"/>
        </w:rPr>
        <w:t xml:space="preserve"> </w:t>
      </w:r>
      <w:r w:rsidRPr="00946952">
        <w:rPr>
          <w:rFonts w:ascii="Arial" w:hAnsi="Arial" w:cs="Arial"/>
          <w:sz w:val="20"/>
          <w:szCs w:val="20"/>
          <w:lang w:val="en-US"/>
        </w:rPr>
        <w:t>engage</w:t>
      </w:r>
      <w:r>
        <w:rPr>
          <w:rFonts w:ascii="Arial" w:hAnsi="Arial" w:cs="Arial"/>
          <w:sz w:val="20"/>
          <w:szCs w:val="20"/>
          <w:lang w:val="en-US"/>
        </w:rPr>
        <w:t xml:space="preserve"> </w:t>
      </w:r>
      <w:r w:rsidRPr="00946952">
        <w:rPr>
          <w:rFonts w:ascii="Arial" w:hAnsi="Arial" w:cs="Arial"/>
          <w:sz w:val="20"/>
          <w:szCs w:val="20"/>
          <w:lang w:val="en-US"/>
        </w:rPr>
        <w:t>the</w:t>
      </w:r>
      <w:r>
        <w:rPr>
          <w:rFonts w:ascii="Arial" w:hAnsi="Arial" w:cs="Arial"/>
          <w:sz w:val="20"/>
          <w:szCs w:val="20"/>
          <w:lang w:val="en-US"/>
        </w:rPr>
        <w:t xml:space="preserve"> </w:t>
      </w:r>
      <w:r w:rsidRPr="00946952">
        <w:rPr>
          <w:rFonts w:ascii="Arial" w:hAnsi="Arial" w:cs="Arial"/>
          <w:sz w:val="20"/>
          <w:szCs w:val="20"/>
          <w:lang w:val="en-US"/>
        </w:rPr>
        <w:t>activ</w:t>
      </w:r>
      <w:r>
        <w:rPr>
          <w:rFonts w:ascii="Arial" w:hAnsi="Arial" w:cs="Arial"/>
          <w:sz w:val="20"/>
          <w:szCs w:val="20"/>
          <w:lang w:val="en-US"/>
        </w:rPr>
        <w:t xml:space="preserve">e participation and ownership of </w:t>
      </w:r>
      <w:r w:rsidRPr="00946952">
        <w:rPr>
          <w:rFonts w:ascii="Arial" w:hAnsi="Arial" w:cs="Arial"/>
          <w:sz w:val="20"/>
          <w:szCs w:val="20"/>
          <w:lang w:val="en-US"/>
        </w:rPr>
        <w:t>relevant</w:t>
      </w:r>
      <w:r>
        <w:rPr>
          <w:rFonts w:ascii="Arial" w:hAnsi="Arial" w:cs="Arial"/>
          <w:sz w:val="20"/>
          <w:szCs w:val="20"/>
          <w:lang w:val="en-US"/>
        </w:rPr>
        <w:t xml:space="preserve"> </w:t>
      </w:r>
      <w:r w:rsidRPr="00946952">
        <w:rPr>
          <w:rFonts w:ascii="Arial" w:hAnsi="Arial" w:cs="Arial"/>
          <w:sz w:val="20"/>
          <w:szCs w:val="20"/>
          <w:lang w:val="en-US"/>
        </w:rPr>
        <w:t>stakeholders,</w:t>
      </w:r>
      <w:r>
        <w:rPr>
          <w:rFonts w:ascii="Arial" w:hAnsi="Arial" w:cs="Arial"/>
          <w:sz w:val="20"/>
          <w:szCs w:val="20"/>
          <w:lang w:val="en-US"/>
        </w:rPr>
        <w:t xml:space="preserve"> </w:t>
      </w:r>
      <w:r w:rsidRPr="00946952">
        <w:rPr>
          <w:rFonts w:ascii="Arial" w:hAnsi="Arial" w:cs="Arial"/>
          <w:sz w:val="20"/>
          <w:szCs w:val="20"/>
          <w:lang w:val="en-US"/>
        </w:rPr>
        <w:t>including</w:t>
      </w:r>
      <w:r>
        <w:rPr>
          <w:rFonts w:ascii="Arial" w:hAnsi="Arial" w:cs="Arial"/>
          <w:sz w:val="20"/>
          <w:szCs w:val="20"/>
          <w:lang w:val="en-US"/>
        </w:rPr>
        <w:t xml:space="preserve"> </w:t>
      </w:r>
      <w:r w:rsidRPr="00946952">
        <w:rPr>
          <w:rFonts w:ascii="Arial" w:hAnsi="Arial" w:cs="Arial"/>
          <w:sz w:val="20"/>
          <w:szCs w:val="20"/>
          <w:lang w:val="en-US"/>
        </w:rPr>
        <w:t>communities</w:t>
      </w:r>
      <w:r>
        <w:rPr>
          <w:rFonts w:ascii="Arial" w:hAnsi="Arial" w:cs="Arial"/>
          <w:sz w:val="20"/>
          <w:szCs w:val="20"/>
          <w:lang w:val="en-US"/>
        </w:rPr>
        <w:t xml:space="preserve"> </w:t>
      </w:r>
      <w:r w:rsidRPr="00844DB8">
        <w:rPr>
          <w:rFonts w:ascii="Arial" w:hAnsi="Arial" w:cs="Arial"/>
          <w:b/>
          <w:color w:val="C00000"/>
          <w:sz w:val="20"/>
          <w:szCs w:val="20"/>
          <w:lang w:val="en-US"/>
        </w:rPr>
        <w:t>and private sector</w:t>
      </w:r>
      <w:r w:rsidRPr="00946952">
        <w:rPr>
          <w:rFonts w:ascii="Arial" w:hAnsi="Arial" w:cs="Arial"/>
          <w:sz w:val="20"/>
          <w:szCs w:val="20"/>
          <w:lang w:val="en-US"/>
        </w:rPr>
        <w:t>,</w:t>
      </w:r>
      <w:r>
        <w:rPr>
          <w:rFonts w:ascii="Arial" w:hAnsi="Arial" w:cs="Arial"/>
          <w:sz w:val="20"/>
          <w:szCs w:val="20"/>
          <w:lang w:val="en-US"/>
        </w:rPr>
        <w:t xml:space="preserve"> </w:t>
      </w:r>
      <w:r w:rsidRPr="00946952">
        <w:rPr>
          <w:rFonts w:ascii="Arial" w:hAnsi="Arial" w:cs="Arial"/>
          <w:sz w:val="20"/>
          <w:szCs w:val="20"/>
          <w:lang w:val="en-US"/>
        </w:rPr>
        <w:t>in</w:t>
      </w:r>
      <w:r>
        <w:rPr>
          <w:rFonts w:ascii="Arial" w:hAnsi="Arial" w:cs="Arial"/>
          <w:sz w:val="20"/>
          <w:szCs w:val="20"/>
          <w:lang w:val="en-US"/>
        </w:rPr>
        <w:t xml:space="preserve"> </w:t>
      </w:r>
      <w:r w:rsidRPr="00946952">
        <w:rPr>
          <w:rFonts w:ascii="Arial" w:hAnsi="Arial" w:cs="Arial"/>
          <w:sz w:val="20"/>
          <w:szCs w:val="20"/>
          <w:lang w:val="en-US"/>
        </w:rPr>
        <w:t>disaster</w:t>
      </w:r>
      <w:r>
        <w:rPr>
          <w:rFonts w:ascii="Arial" w:hAnsi="Arial" w:cs="Arial"/>
          <w:sz w:val="20"/>
          <w:szCs w:val="20"/>
          <w:lang w:val="en-US"/>
        </w:rPr>
        <w:t xml:space="preserve"> </w:t>
      </w:r>
      <w:r w:rsidRPr="00946952">
        <w:rPr>
          <w:rFonts w:ascii="Arial" w:hAnsi="Arial" w:cs="Arial"/>
          <w:sz w:val="20"/>
          <w:szCs w:val="20"/>
          <w:lang w:val="en-US"/>
        </w:rPr>
        <w:t>risk</w:t>
      </w:r>
      <w:r>
        <w:rPr>
          <w:rFonts w:ascii="Arial" w:hAnsi="Arial" w:cs="Arial"/>
          <w:sz w:val="20"/>
          <w:szCs w:val="20"/>
          <w:lang w:val="en-US"/>
        </w:rPr>
        <w:t xml:space="preserve"> </w:t>
      </w:r>
      <w:r w:rsidRPr="00946952">
        <w:rPr>
          <w:rFonts w:ascii="Arial" w:hAnsi="Arial" w:cs="Arial"/>
          <w:sz w:val="20"/>
          <w:szCs w:val="20"/>
          <w:lang w:val="en-US"/>
        </w:rPr>
        <w:t>management,</w:t>
      </w:r>
      <w:r>
        <w:rPr>
          <w:rFonts w:ascii="Arial" w:hAnsi="Arial" w:cs="Arial"/>
          <w:sz w:val="20"/>
          <w:szCs w:val="20"/>
          <w:lang w:val="en-US"/>
        </w:rPr>
        <w:t xml:space="preserve"> </w:t>
      </w:r>
      <w:r w:rsidRPr="00946952">
        <w:rPr>
          <w:rFonts w:ascii="Arial" w:hAnsi="Arial" w:cs="Arial"/>
          <w:sz w:val="20"/>
          <w:szCs w:val="20"/>
          <w:lang w:val="en-US"/>
        </w:rPr>
        <w:t>in</w:t>
      </w:r>
      <w:r>
        <w:rPr>
          <w:rFonts w:ascii="Arial" w:hAnsi="Arial" w:cs="Arial"/>
          <w:sz w:val="20"/>
          <w:szCs w:val="20"/>
          <w:lang w:val="en-US"/>
        </w:rPr>
        <w:t xml:space="preserve"> </w:t>
      </w:r>
      <w:r w:rsidRPr="00946952">
        <w:rPr>
          <w:rFonts w:ascii="Arial" w:hAnsi="Arial" w:cs="Arial"/>
          <w:sz w:val="20"/>
          <w:szCs w:val="20"/>
          <w:lang w:val="en-US"/>
        </w:rPr>
        <w:t>particular</w:t>
      </w:r>
      <w:r>
        <w:rPr>
          <w:rFonts w:ascii="Arial" w:hAnsi="Arial" w:cs="Arial"/>
          <w:sz w:val="20"/>
          <w:szCs w:val="20"/>
          <w:lang w:val="en-US"/>
        </w:rPr>
        <w:t xml:space="preserve"> </w:t>
      </w:r>
      <w:r w:rsidRPr="00946952">
        <w:rPr>
          <w:rFonts w:ascii="Arial" w:hAnsi="Arial" w:cs="Arial"/>
          <w:sz w:val="20"/>
          <w:szCs w:val="20"/>
          <w:lang w:val="en-US"/>
        </w:rPr>
        <w:t>building</w:t>
      </w:r>
      <w:r>
        <w:rPr>
          <w:rFonts w:ascii="Arial" w:hAnsi="Arial" w:cs="Arial"/>
          <w:sz w:val="20"/>
          <w:szCs w:val="20"/>
          <w:lang w:val="en-US"/>
        </w:rPr>
        <w:t xml:space="preserve"> </w:t>
      </w:r>
      <w:r w:rsidRPr="00946952">
        <w:rPr>
          <w:rFonts w:ascii="Arial" w:hAnsi="Arial" w:cs="Arial"/>
          <w:sz w:val="20"/>
          <w:szCs w:val="20"/>
          <w:lang w:val="en-US"/>
        </w:rPr>
        <w:t>on</w:t>
      </w:r>
      <w:r>
        <w:rPr>
          <w:rFonts w:ascii="Arial" w:hAnsi="Arial" w:cs="Arial"/>
          <w:sz w:val="20"/>
          <w:szCs w:val="20"/>
          <w:lang w:val="en-US"/>
        </w:rPr>
        <w:t xml:space="preserve"> </w:t>
      </w:r>
      <w:r w:rsidRPr="00946952">
        <w:rPr>
          <w:rFonts w:ascii="Arial" w:hAnsi="Arial" w:cs="Arial"/>
          <w:sz w:val="20"/>
          <w:szCs w:val="20"/>
          <w:lang w:val="en-US"/>
        </w:rPr>
        <w:t>the</w:t>
      </w:r>
      <w:r>
        <w:rPr>
          <w:rFonts w:ascii="Arial" w:hAnsi="Arial" w:cs="Arial"/>
          <w:sz w:val="20"/>
          <w:szCs w:val="20"/>
          <w:lang w:val="en-US"/>
        </w:rPr>
        <w:t xml:space="preserve"> </w:t>
      </w:r>
      <w:r w:rsidRPr="00946952">
        <w:rPr>
          <w:rFonts w:ascii="Arial" w:hAnsi="Arial" w:cs="Arial"/>
          <w:sz w:val="20"/>
          <w:szCs w:val="20"/>
          <w:lang w:val="en-US"/>
        </w:rPr>
        <w:t>recognition</w:t>
      </w:r>
      <w:r>
        <w:rPr>
          <w:rFonts w:ascii="Arial" w:hAnsi="Arial" w:cs="Arial"/>
          <w:sz w:val="20"/>
          <w:szCs w:val="20"/>
          <w:lang w:val="en-US"/>
        </w:rPr>
        <w:t xml:space="preserve"> </w:t>
      </w:r>
      <w:r w:rsidRPr="00946952">
        <w:rPr>
          <w:rFonts w:ascii="Arial" w:hAnsi="Arial" w:cs="Arial"/>
          <w:sz w:val="20"/>
          <w:szCs w:val="20"/>
          <w:lang w:val="en-US"/>
        </w:rPr>
        <w:t>that</w:t>
      </w:r>
      <w:r>
        <w:rPr>
          <w:rFonts w:ascii="Arial" w:hAnsi="Arial" w:cs="Arial"/>
          <w:sz w:val="20"/>
          <w:szCs w:val="20"/>
          <w:lang w:val="en-US"/>
        </w:rPr>
        <w:t xml:space="preserve"> </w:t>
      </w:r>
      <w:r w:rsidRPr="00946952">
        <w:rPr>
          <w:rFonts w:ascii="Arial" w:hAnsi="Arial" w:cs="Arial"/>
          <w:sz w:val="20"/>
          <w:szCs w:val="20"/>
          <w:lang w:val="en-US"/>
        </w:rPr>
        <w:t>persons,</w:t>
      </w:r>
      <w:r>
        <w:rPr>
          <w:rFonts w:ascii="Arial" w:hAnsi="Arial" w:cs="Arial"/>
          <w:sz w:val="20"/>
          <w:szCs w:val="20"/>
          <w:lang w:val="en-US"/>
        </w:rPr>
        <w:t xml:space="preserve"> </w:t>
      </w:r>
      <w:r w:rsidRPr="00946952">
        <w:rPr>
          <w:rFonts w:ascii="Arial" w:hAnsi="Arial" w:cs="Arial"/>
          <w:sz w:val="20"/>
          <w:szCs w:val="20"/>
          <w:lang w:val="en-US"/>
        </w:rPr>
        <w:t>communities</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countries</w:t>
      </w:r>
      <w:r>
        <w:rPr>
          <w:rFonts w:ascii="Arial" w:hAnsi="Arial" w:cs="Arial"/>
          <w:sz w:val="20"/>
          <w:szCs w:val="20"/>
          <w:lang w:val="en-US"/>
        </w:rPr>
        <w:t xml:space="preserve"> </w:t>
      </w:r>
      <w:r w:rsidRPr="00946952">
        <w:rPr>
          <w:rFonts w:ascii="Arial" w:hAnsi="Arial" w:cs="Arial"/>
          <w:sz w:val="20"/>
          <w:szCs w:val="20"/>
          <w:lang w:val="en-US"/>
        </w:rPr>
        <w:t>need</w:t>
      </w:r>
      <w:r>
        <w:rPr>
          <w:rFonts w:ascii="Arial" w:hAnsi="Arial" w:cs="Arial"/>
          <w:sz w:val="20"/>
          <w:szCs w:val="20"/>
          <w:lang w:val="en-US"/>
        </w:rPr>
        <w:t xml:space="preserve"> </w:t>
      </w:r>
      <w:r w:rsidRPr="00946952">
        <w:rPr>
          <w:rFonts w:ascii="Arial" w:hAnsi="Arial" w:cs="Arial"/>
          <w:sz w:val="20"/>
          <w:szCs w:val="20"/>
          <w:lang w:val="en-US"/>
        </w:rPr>
        <w:t>to</w:t>
      </w:r>
      <w:r>
        <w:rPr>
          <w:rFonts w:ascii="Arial" w:hAnsi="Arial" w:cs="Arial"/>
          <w:sz w:val="20"/>
          <w:szCs w:val="20"/>
          <w:lang w:val="en-US"/>
        </w:rPr>
        <w:t xml:space="preserve"> </w:t>
      </w:r>
      <w:r w:rsidRPr="00946952">
        <w:rPr>
          <w:rFonts w:ascii="Arial" w:hAnsi="Arial" w:cs="Arial"/>
          <w:sz w:val="20"/>
          <w:szCs w:val="20"/>
          <w:lang w:val="en-US"/>
        </w:rPr>
        <w:t>protect</w:t>
      </w:r>
      <w:r>
        <w:rPr>
          <w:rFonts w:ascii="Arial" w:hAnsi="Arial" w:cs="Arial"/>
          <w:sz w:val="20"/>
          <w:szCs w:val="20"/>
          <w:lang w:val="en-US"/>
        </w:rPr>
        <w:t xml:space="preserve"> </w:t>
      </w:r>
      <w:r w:rsidRPr="00946952">
        <w:rPr>
          <w:rFonts w:ascii="Arial" w:hAnsi="Arial" w:cs="Arial"/>
          <w:sz w:val="20"/>
          <w:szCs w:val="20"/>
          <w:lang w:val="en-US"/>
        </w:rPr>
        <w:t>their</w:t>
      </w:r>
      <w:r>
        <w:rPr>
          <w:rFonts w:ascii="Arial" w:hAnsi="Arial" w:cs="Arial"/>
          <w:sz w:val="20"/>
          <w:szCs w:val="20"/>
          <w:lang w:val="en-US"/>
        </w:rPr>
        <w:t xml:space="preserve"> </w:t>
      </w:r>
      <w:r w:rsidRPr="00946952">
        <w:rPr>
          <w:rFonts w:ascii="Arial" w:hAnsi="Arial" w:cs="Arial"/>
          <w:sz w:val="20"/>
          <w:szCs w:val="20"/>
          <w:lang w:val="en-US"/>
        </w:rPr>
        <w:t>assets</w:t>
      </w:r>
      <w:r>
        <w:rPr>
          <w:rFonts w:ascii="Arial" w:hAnsi="Arial" w:cs="Arial"/>
          <w:sz w:val="20"/>
          <w:szCs w:val="20"/>
          <w:lang w:val="en-US"/>
        </w:rPr>
        <w:t xml:space="preserve"> </w:t>
      </w:r>
      <w:r w:rsidRPr="00946952">
        <w:rPr>
          <w:rFonts w:ascii="Arial" w:hAnsi="Arial" w:cs="Arial"/>
          <w:sz w:val="20"/>
          <w:szCs w:val="20"/>
          <w:lang w:val="en-US"/>
        </w:rPr>
        <w:t>and</w:t>
      </w:r>
      <w:r>
        <w:rPr>
          <w:rFonts w:ascii="Arial" w:hAnsi="Arial" w:cs="Arial"/>
          <w:sz w:val="20"/>
          <w:szCs w:val="20"/>
          <w:lang w:val="en-US"/>
        </w:rPr>
        <w:t xml:space="preserve"> </w:t>
      </w:r>
      <w:r w:rsidRPr="00946952">
        <w:rPr>
          <w:rFonts w:ascii="Arial" w:hAnsi="Arial" w:cs="Arial"/>
          <w:sz w:val="20"/>
          <w:szCs w:val="20"/>
          <w:lang w:val="en-US"/>
        </w:rPr>
        <w:t>development</w:t>
      </w:r>
      <w:r>
        <w:rPr>
          <w:rFonts w:ascii="Arial" w:hAnsi="Arial" w:cs="Arial"/>
          <w:sz w:val="20"/>
          <w:szCs w:val="20"/>
          <w:lang w:val="en-US"/>
        </w:rPr>
        <w:t xml:space="preserve"> </w:t>
      </w:r>
      <w:r w:rsidRPr="00946952">
        <w:rPr>
          <w:rFonts w:ascii="Arial" w:hAnsi="Arial" w:cs="Arial"/>
          <w:sz w:val="20"/>
          <w:szCs w:val="20"/>
          <w:lang w:val="en-US"/>
        </w:rPr>
        <w:t>gains,</w:t>
      </w:r>
      <w:r>
        <w:rPr>
          <w:rFonts w:ascii="Arial" w:hAnsi="Arial" w:cs="Arial"/>
          <w:sz w:val="20"/>
          <w:szCs w:val="20"/>
          <w:lang w:val="en-US"/>
        </w:rPr>
        <w:t xml:space="preserve"> </w:t>
      </w:r>
      <w:r w:rsidRPr="00946952">
        <w:rPr>
          <w:rFonts w:ascii="Arial" w:hAnsi="Arial" w:cs="Arial"/>
          <w:sz w:val="20"/>
          <w:szCs w:val="20"/>
          <w:lang w:val="en-US"/>
        </w:rPr>
        <w:t>as</w:t>
      </w:r>
      <w:r>
        <w:rPr>
          <w:rFonts w:ascii="Arial" w:hAnsi="Arial" w:cs="Arial"/>
          <w:sz w:val="20"/>
          <w:szCs w:val="20"/>
          <w:lang w:val="en-US"/>
        </w:rPr>
        <w:t xml:space="preserve"> </w:t>
      </w:r>
      <w:r w:rsidRPr="00946952">
        <w:rPr>
          <w:rFonts w:ascii="Arial" w:hAnsi="Arial" w:cs="Arial"/>
          <w:sz w:val="20"/>
          <w:szCs w:val="20"/>
          <w:lang w:val="en-US"/>
        </w:rPr>
        <w:t>well</w:t>
      </w:r>
      <w:r>
        <w:rPr>
          <w:rFonts w:ascii="Arial" w:hAnsi="Arial" w:cs="Arial"/>
          <w:sz w:val="20"/>
          <w:szCs w:val="20"/>
          <w:lang w:val="en-US"/>
        </w:rPr>
        <w:t xml:space="preserve"> </w:t>
      </w:r>
      <w:r w:rsidRPr="00946952">
        <w:rPr>
          <w:rFonts w:ascii="Arial" w:hAnsi="Arial" w:cs="Arial"/>
          <w:sz w:val="20"/>
          <w:szCs w:val="20"/>
          <w:lang w:val="en-US"/>
        </w:rPr>
        <w:t>as</w:t>
      </w:r>
      <w:r>
        <w:rPr>
          <w:rFonts w:ascii="Arial" w:hAnsi="Arial" w:cs="Arial"/>
          <w:sz w:val="20"/>
          <w:szCs w:val="20"/>
          <w:lang w:val="en-US"/>
        </w:rPr>
        <w:t xml:space="preserve"> </w:t>
      </w:r>
      <w:r w:rsidRPr="00946952">
        <w:rPr>
          <w:rFonts w:ascii="Arial" w:hAnsi="Arial" w:cs="Arial"/>
          <w:sz w:val="20"/>
          <w:szCs w:val="20"/>
          <w:lang w:val="en-US"/>
        </w:rPr>
        <w:t>leveraging</w:t>
      </w:r>
      <w:r>
        <w:rPr>
          <w:rFonts w:ascii="Arial" w:hAnsi="Arial" w:cs="Arial"/>
          <w:sz w:val="20"/>
          <w:szCs w:val="20"/>
          <w:lang w:val="en-US"/>
        </w:rPr>
        <w:t xml:space="preserve"> </w:t>
      </w:r>
      <w:r w:rsidRPr="00946952">
        <w:rPr>
          <w:rFonts w:ascii="Arial" w:hAnsi="Arial" w:cs="Arial"/>
          <w:sz w:val="20"/>
          <w:szCs w:val="20"/>
          <w:lang w:val="en-US"/>
        </w:rPr>
        <w:t>the</w:t>
      </w:r>
      <w:r>
        <w:rPr>
          <w:rFonts w:ascii="Arial" w:hAnsi="Arial" w:cs="Arial"/>
          <w:sz w:val="20"/>
          <w:szCs w:val="20"/>
          <w:lang w:val="en-US"/>
        </w:rPr>
        <w:t xml:space="preserve"> </w:t>
      </w:r>
      <w:r w:rsidRPr="00946952">
        <w:rPr>
          <w:rFonts w:ascii="Arial" w:hAnsi="Arial" w:cs="Arial"/>
          <w:sz w:val="20"/>
          <w:szCs w:val="20"/>
          <w:lang w:val="en-US"/>
        </w:rPr>
        <w:t>spirit</w:t>
      </w:r>
      <w:r>
        <w:rPr>
          <w:rFonts w:ascii="Arial" w:hAnsi="Arial" w:cs="Arial"/>
          <w:sz w:val="20"/>
          <w:szCs w:val="20"/>
          <w:lang w:val="en-US"/>
        </w:rPr>
        <w:t xml:space="preserve"> </w:t>
      </w:r>
      <w:r w:rsidRPr="00946952">
        <w:rPr>
          <w:rFonts w:ascii="Arial" w:hAnsi="Arial" w:cs="Arial"/>
          <w:sz w:val="20"/>
          <w:szCs w:val="20"/>
          <w:lang w:val="en-US"/>
        </w:rPr>
        <w:t>of</w:t>
      </w:r>
      <w:r>
        <w:rPr>
          <w:rFonts w:ascii="Arial" w:hAnsi="Arial" w:cs="Arial"/>
          <w:sz w:val="20"/>
          <w:szCs w:val="20"/>
          <w:lang w:val="en-US"/>
        </w:rPr>
        <w:t xml:space="preserve"> </w:t>
      </w:r>
      <w:r w:rsidRPr="00946952">
        <w:rPr>
          <w:rFonts w:ascii="Arial" w:hAnsi="Arial" w:cs="Arial"/>
          <w:sz w:val="20"/>
          <w:szCs w:val="20"/>
          <w:lang w:val="en-US"/>
        </w:rPr>
        <w:t>volunteerism.</w:t>
      </w:r>
    </w:p>
    <w:p w:rsidR="00844DB8" w:rsidRDefault="00844DB8" w:rsidP="00844DB8">
      <w:pPr>
        <w:rPr>
          <w:rFonts w:ascii="Arial" w:hAnsi="Arial" w:cs="Arial"/>
          <w:lang w:val="en-US"/>
        </w:rPr>
      </w:pPr>
    </w:p>
    <w:p w:rsidR="00844DB8" w:rsidRPr="00844DB8" w:rsidRDefault="00844DB8" w:rsidP="00844DB8">
      <w:pPr>
        <w:rPr>
          <w:rFonts w:ascii="Arial Narrow" w:hAnsi="Arial Narrow" w:cstheme="minorHAnsi"/>
          <w:b/>
          <w:sz w:val="24"/>
          <w:szCs w:val="24"/>
          <w:lang w:val="en-US"/>
          <w:rPrChange w:id="49" w:author="andres.duque.solis@live.com" w:date="2014-10-01T12:41:00Z">
            <w:rPr>
              <w:rFonts w:ascii="Arial Narrow" w:hAnsi="Arial Narrow" w:cstheme="minorHAnsi"/>
              <w:sz w:val="24"/>
              <w:szCs w:val="24"/>
            </w:rPr>
          </w:rPrChange>
        </w:rPr>
      </w:pPr>
    </w:p>
    <w:sectPr w:rsidR="00844DB8" w:rsidRPr="00844DB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A7C" w:rsidRDefault="00120A7C" w:rsidP="00073EE6">
      <w:pPr>
        <w:spacing w:after="0" w:line="240" w:lineRule="auto"/>
      </w:pPr>
      <w:r>
        <w:separator/>
      </w:r>
    </w:p>
  </w:endnote>
  <w:endnote w:type="continuationSeparator" w:id="0">
    <w:p w:rsidR="00120A7C" w:rsidRDefault="00120A7C" w:rsidP="00073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A7C" w:rsidRDefault="00120A7C" w:rsidP="00073EE6">
      <w:pPr>
        <w:spacing w:after="0" w:line="240" w:lineRule="auto"/>
      </w:pPr>
      <w:r>
        <w:separator/>
      </w:r>
    </w:p>
  </w:footnote>
  <w:footnote w:type="continuationSeparator" w:id="0">
    <w:p w:rsidR="00120A7C" w:rsidRDefault="00120A7C" w:rsidP="00073E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3E3" w:rsidRDefault="005153E3">
    <w:pPr>
      <w:pStyle w:val="Header"/>
    </w:pPr>
    <w:r>
      <w:rPr>
        <w:noProof/>
        <w:lang w:val="en-GB" w:eastAsia="zh-CN"/>
      </w:rPr>
      <w:drawing>
        <wp:inline distT="0" distB="0" distL="0" distR="0" wp14:anchorId="165893BE" wp14:editId="5F289033">
          <wp:extent cx="2771775" cy="990600"/>
          <wp:effectExtent l="0" t="0" r="9525" b="0"/>
          <wp:docPr id="2" name="Imagen 2" descr="Logos DELEGACIÓN SUIZA %28Delegado de Colombia ante la ONU%29CMYK-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DELEGACIÓN SUIZA %28Delegado de Colombia ante la ONU%29CMYK-0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1775"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7CC8"/>
    <w:multiLevelType w:val="hybridMultilevel"/>
    <w:tmpl w:val="B706D0E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423E96"/>
    <w:multiLevelType w:val="hybridMultilevel"/>
    <w:tmpl w:val="9CE6B784"/>
    <w:lvl w:ilvl="0" w:tplc="08090001">
      <w:start w:val="1"/>
      <w:numFmt w:val="bullet"/>
      <w:lvlText w:val=""/>
      <w:lvlJc w:val="left"/>
      <w:pPr>
        <w:ind w:left="1068" w:hanging="360"/>
      </w:pPr>
      <w:rPr>
        <w:rFonts w:ascii="Symbol" w:hAnsi="Symbol" w:hint="default"/>
      </w:rPr>
    </w:lvl>
    <w:lvl w:ilvl="1" w:tplc="0809000F">
      <w:start w:val="1"/>
      <w:numFmt w:val="decimal"/>
      <w:lvlText w:val="%2."/>
      <w:lvlJc w:val="left"/>
      <w:pPr>
        <w:ind w:left="1788" w:hanging="360"/>
      </w:pPr>
      <w:rPr>
        <w:rFonts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
    <w:nsid w:val="14221A0B"/>
    <w:multiLevelType w:val="hybridMultilevel"/>
    <w:tmpl w:val="9C16A2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E53049"/>
    <w:multiLevelType w:val="hybridMultilevel"/>
    <w:tmpl w:val="185A7B0A"/>
    <w:lvl w:ilvl="0" w:tplc="0C0A000F">
      <w:start w:val="1"/>
      <w:numFmt w:val="decimal"/>
      <w:lvlText w:val="%1."/>
      <w:lvlJc w:val="left"/>
      <w:pPr>
        <w:ind w:left="1496" w:hanging="360"/>
      </w:pPr>
    </w:lvl>
    <w:lvl w:ilvl="1" w:tplc="0C0A0019" w:tentative="1">
      <w:start w:val="1"/>
      <w:numFmt w:val="lowerLetter"/>
      <w:lvlText w:val="%2."/>
      <w:lvlJc w:val="left"/>
      <w:pPr>
        <w:ind w:left="2216" w:hanging="360"/>
      </w:pPr>
    </w:lvl>
    <w:lvl w:ilvl="2" w:tplc="0C0A001B" w:tentative="1">
      <w:start w:val="1"/>
      <w:numFmt w:val="lowerRoman"/>
      <w:lvlText w:val="%3."/>
      <w:lvlJc w:val="right"/>
      <w:pPr>
        <w:ind w:left="2936" w:hanging="180"/>
      </w:pPr>
    </w:lvl>
    <w:lvl w:ilvl="3" w:tplc="0C0A000F" w:tentative="1">
      <w:start w:val="1"/>
      <w:numFmt w:val="decimal"/>
      <w:lvlText w:val="%4."/>
      <w:lvlJc w:val="left"/>
      <w:pPr>
        <w:ind w:left="3656" w:hanging="360"/>
      </w:pPr>
    </w:lvl>
    <w:lvl w:ilvl="4" w:tplc="0C0A0019" w:tentative="1">
      <w:start w:val="1"/>
      <w:numFmt w:val="lowerLetter"/>
      <w:lvlText w:val="%5."/>
      <w:lvlJc w:val="left"/>
      <w:pPr>
        <w:ind w:left="4376" w:hanging="360"/>
      </w:pPr>
    </w:lvl>
    <w:lvl w:ilvl="5" w:tplc="0C0A001B" w:tentative="1">
      <w:start w:val="1"/>
      <w:numFmt w:val="lowerRoman"/>
      <w:lvlText w:val="%6."/>
      <w:lvlJc w:val="right"/>
      <w:pPr>
        <w:ind w:left="5096" w:hanging="180"/>
      </w:pPr>
    </w:lvl>
    <w:lvl w:ilvl="6" w:tplc="0C0A000F" w:tentative="1">
      <w:start w:val="1"/>
      <w:numFmt w:val="decimal"/>
      <w:lvlText w:val="%7."/>
      <w:lvlJc w:val="left"/>
      <w:pPr>
        <w:ind w:left="5816" w:hanging="360"/>
      </w:pPr>
    </w:lvl>
    <w:lvl w:ilvl="7" w:tplc="0C0A0019" w:tentative="1">
      <w:start w:val="1"/>
      <w:numFmt w:val="lowerLetter"/>
      <w:lvlText w:val="%8."/>
      <w:lvlJc w:val="left"/>
      <w:pPr>
        <w:ind w:left="6536" w:hanging="360"/>
      </w:pPr>
    </w:lvl>
    <w:lvl w:ilvl="8" w:tplc="0C0A001B" w:tentative="1">
      <w:start w:val="1"/>
      <w:numFmt w:val="lowerRoman"/>
      <w:lvlText w:val="%9."/>
      <w:lvlJc w:val="right"/>
      <w:pPr>
        <w:ind w:left="7256" w:hanging="180"/>
      </w:pPr>
    </w:lvl>
  </w:abstractNum>
  <w:abstractNum w:abstractNumId="4">
    <w:nsid w:val="2AAC3263"/>
    <w:multiLevelType w:val="hybridMultilevel"/>
    <w:tmpl w:val="8034C10E"/>
    <w:lvl w:ilvl="0" w:tplc="9B3E0F4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9CA4B93"/>
    <w:multiLevelType w:val="hybridMultilevel"/>
    <w:tmpl w:val="7B5E229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CAD7F55"/>
    <w:multiLevelType w:val="hybridMultilevel"/>
    <w:tmpl w:val="53EA96C6"/>
    <w:lvl w:ilvl="0" w:tplc="9B3E0F4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D7D2EB5"/>
    <w:multiLevelType w:val="hybridMultilevel"/>
    <w:tmpl w:val="BB66C938"/>
    <w:lvl w:ilvl="0" w:tplc="0809000F">
      <w:start w:val="1"/>
      <w:numFmt w:val="decimal"/>
      <w:lvlText w:val="%1."/>
      <w:lvlJc w:val="left"/>
      <w:pPr>
        <w:ind w:left="1068" w:hanging="360"/>
      </w:pPr>
      <w:rPr>
        <w:rFonts w:hint="default"/>
      </w:rPr>
    </w:lvl>
    <w:lvl w:ilvl="1" w:tplc="0809000F">
      <w:start w:val="1"/>
      <w:numFmt w:val="decimal"/>
      <w:lvlText w:val="%2."/>
      <w:lvlJc w:val="left"/>
      <w:pPr>
        <w:ind w:left="1788" w:hanging="360"/>
      </w:pPr>
      <w:rPr>
        <w:rFonts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8">
    <w:nsid w:val="41756260"/>
    <w:multiLevelType w:val="hybridMultilevel"/>
    <w:tmpl w:val="D0C49F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97C6872"/>
    <w:multiLevelType w:val="hybridMultilevel"/>
    <w:tmpl w:val="5C2213A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2E7061"/>
    <w:multiLevelType w:val="hybridMultilevel"/>
    <w:tmpl w:val="18CCB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2210ED6"/>
    <w:multiLevelType w:val="hybridMultilevel"/>
    <w:tmpl w:val="D9D8B46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2ED0C98"/>
    <w:multiLevelType w:val="hybridMultilevel"/>
    <w:tmpl w:val="2D06A080"/>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3">
    <w:nsid w:val="5969685F"/>
    <w:multiLevelType w:val="hybridMultilevel"/>
    <w:tmpl w:val="B82AC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9C05B7D"/>
    <w:multiLevelType w:val="hybridMultilevel"/>
    <w:tmpl w:val="4A9E05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D346FBC"/>
    <w:multiLevelType w:val="hybridMultilevel"/>
    <w:tmpl w:val="2D06A08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D567A17"/>
    <w:multiLevelType w:val="hybridMultilevel"/>
    <w:tmpl w:val="12580E0A"/>
    <w:lvl w:ilvl="0" w:tplc="565A152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0A02AF7"/>
    <w:multiLevelType w:val="hybridMultilevel"/>
    <w:tmpl w:val="EEB65364"/>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8">
    <w:nsid w:val="620A5DA1"/>
    <w:multiLevelType w:val="hybridMultilevel"/>
    <w:tmpl w:val="4380DC4A"/>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9">
    <w:nsid w:val="7339196D"/>
    <w:multiLevelType w:val="hybridMultilevel"/>
    <w:tmpl w:val="4BF0AED4"/>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nsid w:val="7ABB1F5F"/>
    <w:multiLevelType w:val="hybridMultilevel"/>
    <w:tmpl w:val="524A4E6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1">
    <w:nsid w:val="7D2E18BD"/>
    <w:multiLevelType w:val="hybridMultilevel"/>
    <w:tmpl w:val="A0C29A00"/>
    <w:lvl w:ilvl="0" w:tplc="9B3E0F4A">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nsid w:val="7F4D1344"/>
    <w:multiLevelType w:val="hybridMultilevel"/>
    <w:tmpl w:val="7D70942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5"/>
  </w:num>
  <w:num w:numId="4">
    <w:abstractNumId w:val="11"/>
  </w:num>
  <w:num w:numId="5">
    <w:abstractNumId w:val="9"/>
  </w:num>
  <w:num w:numId="6">
    <w:abstractNumId w:val="4"/>
  </w:num>
  <w:num w:numId="7">
    <w:abstractNumId w:val="6"/>
  </w:num>
  <w:num w:numId="8">
    <w:abstractNumId w:val="21"/>
  </w:num>
  <w:num w:numId="9">
    <w:abstractNumId w:val="20"/>
  </w:num>
  <w:num w:numId="10">
    <w:abstractNumId w:val="12"/>
  </w:num>
  <w:num w:numId="11">
    <w:abstractNumId w:val="0"/>
  </w:num>
  <w:num w:numId="12">
    <w:abstractNumId w:val="3"/>
  </w:num>
  <w:num w:numId="13">
    <w:abstractNumId w:val="19"/>
  </w:num>
  <w:num w:numId="14">
    <w:abstractNumId w:val="22"/>
  </w:num>
  <w:num w:numId="15">
    <w:abstractNumId w:val="7"/>
  </w:num>
  <w:num w:numId="16">
    <w:abstractNumId w:val="1"/>
  </w:num>
  <w:num w:numId="17">
    <w:abstractNumId w:val="18"/>
  </w:num>
  <w:num w:numId="18">
    <w:abstractNumId w:val="17"/>
  </w:num>
  <w:num w:numId="19">
    <w:abstractNumId w:val="10"/>
  </w:num>
  <w:num w:numId="20">
    <w:abstractNumId w:val="13"/>
  </w:num>
  <w:num w:numId="21">
    <w:abstractNumId w:val="14"/>
  </w:num>
  <w:num w:numId="22">
    <w:abstractNumId w:val="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999"/>
    <w:rsid w:val="00057D5A"/>
    <w:rsid w:val="00073EE6"/>
    <w:rsid w:val="000767A6"/>
    <w:rsid w:val="00080F5D"/>
    <w:rsid w:val="00113674"/>
    <w:rsid w:val="00120A7C"/>
    <w:rsid w:val="00123A4B"/>
    <w:rsid w:val="00130B5E"/>
    <w:rsid w:val="001348C2"/>
    <w:rsid w:val="001431CD"/>
    <w:rsid w:val="001552E1"/>
    <w:rsid w:val="001C531C"/>
    <w:rsid w:val="0022592E"/>
    <w:rsid w:val="00265E91"/>
    <w:rsid w:val="00270BBD"/>
    <w:rsid w:val="00354D8B"/>
    <w:rsid w:val="0037368F"/>
    <w:rsid w:val="003B01AE"/>
    <w:rsid w:val="004035EB"/>
    <w:rsid w:val="004311CE"/>
    <w:rsid w:val="00435312"/>
    <w:rsid w:val="00490019"/>
    <w:rsid w:val="004A769B"/>
    <w:rsid w:val="005153E3"/>
    <w:rsid w:val="005965FB"/>
    <w:rsid w:val="005B1928"/>
    <w:rsid w:val="005D170D"/>
    <w:rsid w:val="00625275"/>
    <w:rsid w:val="00657182"/>
    <w:rsid w:val="00663369"/>
    <w:rsid w:val="0068132F"/>
    <w:rsid w:val="006E2AAD"/>
    <w:rsid w:val="00717079"/>
    <w:rsid w:val="00720673"/>
    <w:rsid w:val="0072654A"/>
    <w:rsid w:val="007704F6"/>
    <w:rsid w:val="00844DB8"/>
    <w:rsid w:val="00845460"/>
    <w:rsid w:val="00846CFC"/>
    <w:rsid w:val="00873855"/>
    <w:rsid w:val="00885FEC"/>
    <w:rsid w:val="008A31EC"/>
    <w:rsid w:val="008F3241"/>
    <w:rsid w:val="00930C88"/>
    <w:rsid w:val="009360BB"/>
    <w:rsid w:val="00975185"/>
    <w:rsid w:val="00976181"/>
    <w:rsid w:val="00984705"/>
    <w:rsid w:val="00A715A7"/>
    <w:rsid w:val="00A874FF"/>
    <w:rsid w:val="00AD3F08"/>
    <w:rsid w:val="00B12115"/>
    <w:rsid w:val="00B17A0E"/>
    <w:rsid w:val="00BA1AB7"/>
    <w:rsid w:val="00C32875"/>
    <w:rsid w:val="00C429F1"/>
    <w:rsid w:val="00C42F76"/>
    <w:rsid w:val="00C54847"/>
    <w:rsid w:val="00CA0810"/>
    <w:rsid w:val="00CA4019"/>
    <w:rsid w:val="00D14723"/>
    <w:rsid w:val="00D93A59"/>
    <w:rsid w:val="00DA7276"/>
    <w:rsid w:val="00DB09AE"/>
    <w:rsid w:val="00DC74FE"/>
    <w:rsid w:val="00E14949"/>
    <w:rsid w:val="00E72999"/>
    <w:rsid w:val="00E87983"/>
    <w:rsid w:val="00EA54BE"/>
    <w:rsid w:val="00EB1D9D"/>
    <w:rsid w:val="00F13919"/>
    <w:rsid w:val="00F32302"/>
    <w:rsid w:val="00FD2CFA"/>
    <w:rsid w:val="00FE7C7D"/>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1EC"/>
    <w:pPr>
      <w:ind w:left="720"/>
      <w:contextualSpacing/>
    </w:pPr>
  </w:style>
  <w:style w:type="character" w:customStyle="1" w:styleId="ListParagraphChar">
    <w:name w:val="List Paragraph Char"/>
    <w:link w:val="ListParagraph"/>
    <w:uiPriority w:val="34"/>
    <w:locked/>
    <w:rsid w:val="00F32302"/>
  </w:style>
  <w:style w:type="paragraph" w:styleId="Header">
    <w:name w:val="header"/>
    <w:basedOn w:val="Normal"/>
    <w:link w:val="HeaderChar"/>
    <w:uiPriority w:val="99"/>
    <w:unhideWhenUsed/>
    <w:rsid w:val="00073E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3EE6"/>
  </w:style>
  <w:style w:type="paragraph" w:styleId="Footer">
    <w:name w:val="footer"/>
    <w:basedOn w:val="Normal"/>
    <w:link w:val="FooterChar"/>
    <w:uiPriority w:val="99"/>
    <w:unhideWhenUsed/>
    <w:rsid w:val="00073E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3EE6"/>
  </w:style>
  <w:style w:type="paragraph" w:styleId="BalloonText">
    <w:name w:val="Balloon Text"/>
    <w:basedOn w:val="Normal"/>
    <w:link w:val="BalloonTextChar"/>
    <w:uiPriority w:val="99"/>
    <w:semiHidden/>
    <w:unhideWhenUsed/>
    <w:rsid w:val="00073E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E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1EC"/>
    <w:pPr>
      <w:ind w:left="720"/>
      <w:contextualSpacing/>
    </w:pPr>
  </w:style>
  <w:style w:type="character" w:customStyle="1" w:styleId="ListParagraphChar">
    <w:name w:val="List Paragraph Char"/>
    <w:link w:val="ListParagraph"/>
    <w:uiPriority w:val="34"/>
    <w:locked/>
    <w:rsid w:val="00F32302"/>
  </w:style>
  <w:style w:type="paragraph" w:styleId="Header">
    <w:name w:val="header"/>
    <w:basedOn w:val="Normal"/>
    <w:link w:val="HeaderChar"/>
    <w:uiPriority w:val="99"/>
    <w:unhideWhenUsed/>
    <w:rsid w:val="00073E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3EE6"/>
  </w:style>
  <w:style w:type="paragraph" w:styleId="Footer">
    <w:name w:val="footer"/>
    <w:basedOn w:val="Normal"/>
    <w:link w:val="FooterChar"/>
    <w:uiPriority w:val="99"/>
    <w:unhideWhenUsed/>
    <w:rsid w:val="00073E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3EE6"/>
  </w:style>
  <w:style w:type="paragraph" w:styleId="BalloonText">
    <w:name w:val="Balloon Text"/>
    <w:basedOn w:val="Normal"/>
    <w:link w:val="BalloonTextChar"/>
    <w:uiPriority w:val="99"/>
    <w:semiHidden/>
    <w:unhideWhenUsed/>
    <w:rsid w:val="00073E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E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D2A44C3-5AA4-4D04-BF57-28EE7DCB4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722</Words>
  <Characters>4121</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United Nations Office at Geneva</Company>
  <LinksUpToDate>false</LinksUpToDate>
  <CharactersWithSpaces>4834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HENDERSON</cp:lastModifiedBy>
  <cp:revision>2</cp:revision>
  <cp:lastPrinted>2014-10-09T12:37:00Z</cp:lastPrinted>
  <dcterms:created xsi:type="dcterms:W3CDTF">2014-10-13T14:34:00Z</dcterms:created>
  <dcterms:modified xsi:type="dcterms:W3CDTF">2014-10-13T14:34:00Z</dcterms:modified>
</cp:coreProperties>
</file>